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22A0" w:rsidRDefault="00E76474" w:rsidP="00142361">
      <w:pPr>
        <w:spacing w:after="20"/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0DBEB34E" wp14:editId="67F16364">
            <wp:simplePos x="0" y="0"/>
            <wp:positionH relativeFrom="column">
              <wp:posOffset>-261785</wp:posOffset>
            </wp:positionH>
            <wp:positionV relativeFrom="paragraph">
              <wp:posOffset>-486979</wp:posOffset>
            </wp:positionV>
            <wp:extent cx="6644005" cy="10674350"/>
            <wp:effectExtent l="0" t="0" r="0" b="0"/>
            <wp:wrapTight wrapText="bothSides">
              <wp:wrapPolygon edited="0">
                <wp:start x="0" y="0"/>
                <wp:lineTo x="0" y="21549"/>
                <wp:lineTo x="21553" y="21549"/>
                <wp:lineTo x="21553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Mi0xX9p_ls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4005" cy="10674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24C20" w:rsidRPr="00324C20" w:rsidRDefault="00324C20" w:rsidP="00324C20">
      <w:pPr>
        <w:spacing w:after="20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324C20">
        <w:rPr>
          <w:rFonts w:ascii="Times New Roman" w:hAnsi="Times New Roman" w:cs="Times New Roman"/>
          <w:b/>
          <w:sz w:val="24"/>
          <w:szCs w:val="24"/>
        </w:rPr>
        <w:lastRenderedPageBreak/>
        <w:t>Любое копирование текста без ссылки на группу ЗАПРЕЩЕНО!</w:t>
      </w:r>
    </w:p>
    <w:p w:rsidR="00324C20" w:rsidRPr="00324C20" w:rsidRDefault="00324C20" w:rsidP="00324C20">
      <w:pPr>
        <w:spacing w:after="20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324C20" w:rsidRPr="00324C20" w:rsidRDefault="00324C20" w:rsidP="00324C20">
      <w:pPr>
        <w:spacing w:after="20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324C20">
        <w:rPr>
          <w:rFonts w:ascii="Times New Roman" w:hAnsi="Times New Roman" w:cs="Times New Roman"/>
          <w:b/>
          <w:sz w:val="24"/>
          <w:szCs w:val="24"/>
        </w:rPr>
        <w:t xml:space="preserve">Перевод </w:t>
      </w:r>
      <w:r w:rsidRPr="00324C20">
        <w:rPr>
          <w:rFonts w:ascii="Times New Roman" w:hAnsi="Times New Roman" w:cs="Times New Roman"/>
          <w:b/>
          <w:sz w:val="24"/>
          <w:szCs w:val="24"/>
        </w:rPr>
        <w:t>осуществлён</w:t>
      </w:r>
      <w:r w:rsidRPr="00324C20">
        <w:rPr>
          <w:rFonts w:ascii="Times New Roman" w:hAnsi="Times New Roman" w:cs="Times New Roman"/>
          <w:b/>
          <w:sz w:val="24"/>
          <w:szCs w:val="24"/>
        </w:rPr>
        <w:t xml:space="preserve"> исключительно в личных целях, не для коммерческого </w:t>
      </w:r>
      <w:r w:rsidR="0099779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324C20">
        <w:rPr>
          <w:rFonts w:ascii="Times New Roman" w:hAnsi="Times New Roman" w:cs="Times New Roman"/>
          <w:b/>
          <w:sz w:val="24"/>
          <w:szCs w:val="24"/>
        </w:rPr>
        <w:t>использования.</w:t>
      </w:r>
    </w:p>
    <w:p w:rsidR="00324C20" w:rsidRPr="00324C20" w:rsidRDefault="00324C20" w:rsidP="00324C20">
      <w:pPr>
        <w:spacing w:after="20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324C20" w:rsidRPr="00324C20" w:rsidRDefault="00324C20" w:rsidP="00324C20">
      <w:pPr>
        <w:spacing w:after="20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324C20">
        <w:rPr>
          <w:rFonts w:ascii="Times New Roman" w:hAnsi="Times New Roman" w:cs="Times New Roman"/>
          <w:b/>
          <w:sz w:val="24"/>
          <w:szCs w:val="24"/>
        </w:rPr>
        <w:t xml:space="preserve">Автор перевода не </w:t>
      </w:r>
      <w:r w:rsidRPr="00324C20">
        <w:rPr>
          <w:rFonts w:ascii="Times New Roman" w:hAnsi="Times New Roman" w:cs="Times New Roman"/>
          <w:b/>
          <w:sz w:val="24"/>
          <w:szCs w:val="24"/>
        </w:rPr>
        <w:t>несёт</w:t>
      </w:r>
      <w:r w:rsidRPr="00324C20">
        <w:rPr>
          <w:rFonts w:ascii="Times New Roman" w:hAnsi="Times New Roman" w:cs="Times New Roman"/>
          <w:b/>
          <w:sz w:val="24"/>
          <w:szCs w:val="24"/>
        </w:rPr>
        <w:t xml:space="preserve"> ответственности за распространение материалов третьими лицами.</w:t>
      </w:r>
    </w:p>
    <w:p w:rsidR="00324C20" w:rsidRPr="00324C20" w:rsidRDefault="00324C20" w:rsidP="00324C20">
      <w:pPr>
        <w:spacing w:after="20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324C20" w:rsidRPr="00324C20" w:rsidRDefault="00324C20" w:rsidP="00324C20">
      <w:pPr>
        <w:spacing w:after="20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324C20">
        <w:rPr>
          <w:rFonts w:ascii="Times New Roman" w:hAnsi="Times New Roman" w:cs="Times New Roman"/>
          <w:b/>
          <w:sz w:val="24"/>
          <w:szCs w:val="24"/>
        </w:rPr>
        <w:t xml:space="preserve">Автор: </w:t>
      </w:r>
      <w:r w:rsidR="00997795" w:rsidRPr="00997795">
        <w:rPr>
          <w:rFonts w:ascii="Times New Roman" w:hAnsi="Times New Roman" w:cs="Times New Roman"/>
          <w:b/>
          <w:sz w:val="24"/>
          <w:szCs w:val="24"/>
        </w:rPr>
        <w:t xml:space="preserve">Мэдисон </w:t>
      </w:r>
      <w:proofErr w:type="spellStart"/>
      <w:r w:rsidR="00997795" w:rsidRPr="00997795">
        <w:rPr>
          <w:rFonts w:ascii="Times New Roman" w:hAnsi="Times New Roman" w:cs="Times New Roman"/>
          <w:b/>
          <w:sz w:val="24"/>
          <w:szCs w:val="24"/>
        </w:rPr>
        <w:t>Фэй</w:t>
      </w:r>
      <w:proofErr w:type="spellEnd"/>
    </w:p>
    <w:p w:rsidR="00324C20" w:rsidRPr="00324C20" w:rsidRDefault="00324C20" w:rsidP="00324C20">
      <w:pPr>
        <w:spacing w:after="20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324C20" w:rsidRPr="00324C20" w:rsidRDefault="00324C20" w:rsidP="00324C20">
      <w:pPr>
        <w:spacing w:after="20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324C20">
        <w:rPr>
          <w:rFonts w:ascii="Times New Roman" w:hAnsi="Times New Roman" w:cs="Times New Roman"/>
          <w:b/>
          <w:sz w:val="24"/>
          <w:szCs w:val="24"/>
        </w:rPr>
        <w:t xml:space="preserve">Книга: </w:t>
      </w:r>
      <w:ins w:id="0" w:author="Наташа" w:date="2019-02-15T22:34:00Z">
        <w:r w:rsidR="00F66479" w:rsidRPr="00F66479">
          <w:rPr>
            <w:rFonts w:ascii="Times New Roman" w:hAnsi="Times New Roman" w:cs="Times New Roman"/>
            <w:b/>
            <w:sz w:val="24"/>
            <w:szCs w:val="24"/>
          </w:rPr>
          <w:t>«Дорогой сводный брат, я тебя хочу»</w:t>
        </w:r>
      </w:ins>
      <w:bookmarkStart w:id="1" w:name="_GoBack"/>
      <w:bookmarkEnd w:id="1"/>
      <w:del w:id="2" w:author="Наташа" w:date="2019-02-15T22:34:00Z">
        <w:r w:rsidRPr="00324C20" w:rsidDel="00F66479">
          <w:rPr>
            <w:rFonts w:ascii="Times New Roman" w:hAnsi="Times New Roman" w:cs="Times New Roman"/>
            <w:b/>
            <w:sz w:val="24"/>
            <w:szCs w:val="24"/>
          </w:rPr>
          <w:delText>Приручить Красавицу</w:delText>
        </w:r>
      </w:del>
    </w:p>
    <w:p w:rsidR="00324C20" w:rsidRPr="00324C20" w:rsidRDefault="00324C20" w:rsidP="00324C20">
      <w:pPr>
        <w:spacing w:after="20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324C20" w:rsidRPr="00324C20" w:rsidRDefault="00324C20" w:rsidP="00324C20">
      <w:pPr>
        <w:spacing w:after="20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324C20">
        <w:rPr>
          <w:rFonts w:ascii="Times New Roman" w:hAnsi="Times New Roman" w:cs="Times New Roman"/>
          <w:b/>
          <w:sz w:val="24"/>
          <w:szCs w:val="24"/>
        </w:rPr>
        <w:t xml:space="preserve">Серия: </w:t>
      </w:r>
      <w:r w:rsidR="00997795">
        <w:rPr>
          <w:rFonts w:ascii="Times New Roman" w:hAnsi="Times New Roman" w:cs="Times New Roman"/>
          <w:b/>
          <w:sz w:val="24"/>
          <w:szCs w:val="24"/>
        </w:rPr>
        <w:t>Вне серии</w:t>
      </w:r>
    </w:p>
    <w:p w:rsidR="00324C20" w:rsidRPr="00324C20" w:rsidRDefault="00324C20" w:rsidP="00324C20">
      <w:pPr>
        <w:spacing w:after="20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324C20" w:rsidRPr="00324C20" w:rsidRDefault="00324C20" w:rsidP="00324C20">
      <w:pPr>
        <w:spacing w:after="20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324C20">
        <w:rPr>
          <w:rFonts w:ascii="Times New Roman" w:hAnsi="Times New Roman" w:cs="Times New Roman"/>
          <w:b/>
          <w:sz w:val="24"/>
          <w:szCs w:val="24"/>
        </w:rPr>
        <w:t>Рейтинг: 18+</w:t>
      </w:r>
    </w:p>
    <w:p w:rsidR="00324C20" w:rsidRPr="00324C20" w:rsidRDefault="00324C20" w:rsidP="00324C20">
      <w:pPr>
        <w:spacing w:after="20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324C20" w:rsidRPr="00324C20" w:rsidRDefault="00324C20" w:rsidP="00324C20">
      <w:pPr>
        <w:spacing w:after="20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324C20">
        <w:rPr>
          <w:rFonts w:ascii="Times New Roman" w:hAnsi="Times New Roman" w:cs="Times New Roman"/>
          <w:b/>
          <w:sz w:val="24"/>
          <w:szCs w:val="24"/>
        </w:rPr>
        <w:t xml:space="preserve">Переводчик: </w:t>
      </w:r>
      <w:proofErr w:type="spellStart"/>
      <w:r w:rsidR="00997795">
        <w:rPr>
          <w:rFonts w:ascii="Times New Roman" w:hAnsi="Times New Roman" w:cs="Times New Roman"/>
          <w:b/>
          <w:sz w:val="24"/>
          <w:szCs w:val="24"/>
        </w:rPr>
        <w:t>Iriska</w:t>
      </w:r>
      <w:proofErr w:type="spellEnd"/>
      <w:r w:rsidR="00997795">
        <w:rPr>
          <w:rFonts w:ascii="Times New Roman" w:hAnsi="Times New Roman" w:cs="Times New Roman"/>
          <w:b/>
          <w:sz w:val="24"/>
          <w:szCs w:val="24"/>
        </w:rPr>
        <w:t xml:space="preserve"> S</w:t>
      </w:r>
    </w:p>
    <w:p w:rsidR="00997795" w:rsidRDefault="00997795" w:rsidP="00324C20">
      <w:pPr>
        <w:spacing w:after="20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324C20" w:rsidRPr="00324C20" w:rsidRDefault="00324C20" w:rsidP="00324C20">
      <w:pPr>
        <w:spacing w:after="20"/>
        <w:ind w:firstLine="567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24C20">
        <w:rPr>
          <w:rFonts w:ascii="Times New Roman" w:hAnsi="Times New Roman" w:cs="Times New Roman"/>
          <w:b/>
          <w:sz w:val="24"/>
          <w:szCs w:val="24"/>
        </w:rPr>
        <w:t>Редактор|Вычитка</w:t>
      </w:r>
      <w:proofErr w:type="spellEnd"/>
      <w:r w:rsidRPr="00324C20">
        <w:rPr>
          <w:rFonts w:ascii="Times New Roman" w:hAnsi="Times New Roman" w:cs="Times New Roman"/>
          <w:b/>
          <w:sz w:val="24"/>
          <w:szCs w:val="24"/>
        </w:rPr>
        <w:t>: Марина</w:t>
      </w:r>
    </w:p>
    <w:p w:rsidR="00324C20" w:rsidRPr="00324C20" w:rsidRDefault="00324C20" w:rsidP="00324C20">
      <w:pPr>
        <w:spacing w:after="20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324C20" w:rsidRPr="00324C20" w:rsidRDefault="00324C20" w:rsidP="00324C20">
      <w:pPr>
        <w:spacing w:after="20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324C20">
        <w:rPr>
          <w:rFonts w:ascii="Times New Roman" w:hAnsi="Times New Roman" w:cs="Times New Roman"/>
          <w:b/>
          <w:sz w:val="24"/>
          <w:szCs w:val="24"/>
        </w:rPr>
        <w:t xml:space="preserve">Обложка: </w:t>
      </w:r>
      <w:proofErr w:type="spellStart"/>
      <w:r w:rsidRPr="00324C20">
        <w:rPr>
          <w:rFonts w:ascii="Times New Roman" w:hAnsi="Times New Roman" w:cs="Times New Roman"/>
          <w:b/>
          <w:sz w:val="24"/>
          <w:szCs w:val="24"/>
        </w:rPr>
        <w:t>Iriska</w:t>
      </w:r>
      <w:proofErr w:type="spellEnd"/>
      <w:r w:rsidRPr="00324C20">
        <w:rPr>
          <w:rFonts w:ascii="Times New Roman" w:hAnsi="Times New Roman" w:cs="Times New Roman"/>
          <w:b/>
          <w:sz w:val="24"/>
          <w:szCs w:val="24"/>
        </w:rPr>
        <w:t xml:space="preserve"> S.</w:t>
      </w:r>
    </w:p>
    <w:p w:rsidR="00324C20" w:rsidRPr="00324C20" w:rsidRDefault="00324C20" w:rsidP="00324C20">
      <w:pPr>
        <w:spacing w:after="20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B024CA" w:rsidRDefault="00324C20" w:rsidP="00324C20">
      <w:pPr>
        <w:spacing w:after="20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324C20">
        <w:rPr>
          <w:rFonts w:ascii="Times New Roman" w:hAnsi="Times New Roman" w:cs="Times New Roman"/>
          <w:b/>
          <w:sz w:val="24"/>
          <w:szCs w:val="24"/>
        </w:rPr>
        <w:t>Перевод группы: https://vk.com/lovestories2017 (Сказки для взрослых девочек).</w:t>
      </w:r>
    </w:p>
    <w:p w:rsidR="00B024CA" w:rsidRDefault="00B024CA" w:rsidP="00142361">
      <w:pPr>
        <w:spacing w:after="20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B024CA" w:rsidRPr="00142361" w:rsidRDefault="00B024CA" w:rsidP="00142361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</w:t>
      </w:r>
    </w:p>
    <w:p w:rsidR="00324C20" w:rsidRDefault="00324C20" w:rsidP="004A1F07">
      <w:pPr>
        <w:spacing w:after="2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4C20" w:rsidRDefault="00324C20" w:rsidP="004A1F07">
      <w:pPr>
        <w:spacing w:after="2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4C20" w:rsidRDefault="00324C20" w:rsidP="004A1F07">
      <w:pPr>
        <w:spacing w:after="2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4C20" w:rsidRDefault="00324C20" w:rsidP="004A1F07">
      <w:pPr>
        <w:spacing w:after="2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22A0" w:rsidRPr="004A1F07" w:rsidRDefault="005622A0" w:rsidP="004A1F07">
      <w:pPr>
        <w:spacing w:after="2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1F07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5622A0" w:rsidRPr="00142361" w:rsidRDefault="005622A0" w:rsidP="00142361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</w:p>
    <w:p w:rsidR="005622A0" w:rsidRPr="00142361" w:rsidRDefault="005622A0" w:rsidP="00142361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 xml:space="preserve">Великолепный, зажигательный, манящий как первородный грех и совершенно </w:t>
      </w:r>
      <w:proofErr w:type="spellStart"/>
      <w:r w:rsidRPr="00142361">
        <w:rPr>
          <w:rFonts w:ascii="Times New Roman" w:hAnsi="Times New Roman" w:cs="Times New Roman"/>
          <w:sz w:val="24"/>
          <w:szCs w:val="24"/>
        </w:rPr>
        <w:t>безбашенный</w:t>
      </w:r>
      <w:proofErr w:type="spellEnd"/>
      <w:r w:rsidRPr="00142361">
        <w:rPr>
          <w:rFonts w:ascii="Times New Roman" w:hAnsi="Times New Roman" w:cs="Times New Roman"/>
          <w:sz w:val="24"/>
          <w:szCs w:val="24"/>
        </w:rPr>
        <w:t>.</w:t>
      </w:r>
    </w:p>
    <w:p w:rsidR="005622A0" w:rsidRPr="00142361" w:rsidRDefault="005622A0" w:rsidP="00142361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 xml:space="preserve">Он грубый, доминирующий и горячий, как ад. </w:t>
      </w:r>
      <w:proofErr w:type="spellStart"/>
      <w:r w:rsidRPr="00142361">
        <w:rPr>
          <w:rFonts w:ascii="Times New Roman" w:hAnsi="Times New Roman" w:cs="Times New Roman"/>
          <w:sz w:val="24"/>
          <w:szCs w:val="24"/>
        </w:rPr>
        <w:t>Ченнинг</w:t>
      </w:r>
      <w:proofErr w:type="spellEnd"/>
      <w:r w:rsidR="00E9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2361">
        <w:rPr>
          <w:rFonts w:ascii="Times New Roman" w:hAnsi="Times New Roman" w:cs="Times New Roman"/>
          <w:sz w:val="24"/>
          <w:szCs w:val="24"/>
        </w:rPr>
        <w:t>Хенсли</w:t>
      </w:r>
      <w:proofErr w:type="spellEnd"/>
      <w:r w:rsidRPr="00142361">
        <w:rPr>
          <w:rFonts w:ascii="Times New Roman" w:hAnsi="Times New Roman" w:cs="Times New Roman"/>
          <w:sz w:val="24"/>
          <w:szCs w:val="24"/>
        </w:rPr>
        <w:t xml:space="preserve"> ворвался в мою жизнь, как </w:t>
      </w:r>
      <w:r w:rsidRPr="002F2AFF">
        <w:rPr>
          <w:rFonts w:ascii="Times New Roman" w:hAnsi="Times New Roman" w:cs="Times New Roman"/>
          <w:sz w:val="24"/>
          <w:szCs w:val="24"/>
        </w:rPr>
        <w:t xml:space="preserve">буря. Я влюбилась в него и </w:t>
      </w:r>
      <w:r w:rsidR="002B6E5A" w:rsidRPr="002F2AFF">
        <w:rPr>
          <w:rFonts w:ascii="Times New Roman" w:hAnsi="Times New Roman" w:cs="Times New Roman"/>
          <w:sz w:val="24"/>
          <w:szCs w:val="24"/>
        </w:rPr>
        <w:t>вожделела</w:t>
      </w:r>
      <w:r w:rsidRPr="002F2AFF">
        <w:rPr>
          <w:rFonts w:ascii="Times New Roman" w:hAnsi="Times New Roman" w:cs="Times New Roman"/>
          <w:sz w:val="24"/>
          <w:szCs w:val="24"/>
        </w:rPr>
        <w:t xml:space="preserve"> его с той </w:t>
      </w:r>
      <w:r w:rsidR="002F2AFF" w:rsidRPr="002F2AFF">
        <w:rPr>
          <w:rFonts w:ascii="Times New Roman" w:hAnsi="Times New Roman" w:cs="Times New Roman"/>
          <w:sz w:val="24"/>
          <w:szCs w:val="24"/>
        </w:rPr>
        <w:t xml:space="preserve">самой </w:t>
      </w:r>
      <w:r w:rsidRPr="002F2AFF">
        <w:rPr>
          <w:rFonts w:ascii="Times New Roman" w:hAnsi="Times New Roman" w:cs="Times New Roman"/>
          <w:sz w:val="24"/>
          <w:szCs w:val="24"/>
        </w:rPr>
        <w:t xml:space="preserve">минуты, как </w:t>
      </w:r>
      <w:r w:rsidR="002F2AFF" w:rsidRPr="002F2AFF">
        <w:rPr>
          <w:rFonts w:ascii="Times New Roman" w:hAnsi="Times New Roman" w:cs="Times New Roman"/>
          <w:sz w:val="24"/>
          <w:szCs w:val="24"/>
        </w:rPr>
        <w:t>только увидела</w:t>
      </w:r>
      <w:r w:rsidRPr="002F2AFF">
        <w:rPr>
          <w:rFonts w:ascii="Times New Roman" w:hAnsi="Times New Roman" w:cs="Times New Roman"/>
          <w:sz w:val="24"/>
          <w:szCs w:val="24"/>
        </w:rPr>
        <w:t>.</w:t>
      </w:r>
      <w:r w:rsidRPr="001423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22A0" w:rsidRPr="00142361" w:rsidRDefault="002F2AFF" w:rsidP="00142361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Конечно же, это секрет</w:t>
      </w:r>
      <w:r w:rsidR="005622A0" w:rsidRPr="00142361">
        <w:rPr>
          <w:rFonts w:ascii="Times New Roman" w:hAnsi="Times New Roman" w:cs="Times New Roman"/>
          <w:sz w:val="24"/>
          <w:szCs w:val="24"/>
        </w:rPr>
        <w:t>.</w:t>
      </w:r>
    </w:p>
    <w:p w:rsidR="005622A0" w:rsidRPr="00142361" w:rsidRDefault="005622A0" w:rsidP="00142361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 xml:space="preserve">Он не знает. Никто не знает, что я мечтаю о том, что он со мной сделает. Никто не знает, что я </w:t>
      </w:r>
      <w:r w:rsidR="004A1F07">
        <w:rPr>
          <w:rFonts w:ascii="Times New Roman" w:hAnsi="Times New Roman" w:cs="Times New Roman"/>
          <w:sz w:val="24"/>
          <w:szCs w:val="24"/>
        </w:rPr>
        <w:t>–</w:t>
      </w:r>
      <w:r w:rsidRPr="00142361">
        <w:rPr>
          <w:rFonts w:ascii="Times New Roman" w:hAnsi="Times New Roman" w:cs="Times New Roman"/>
          <w:sz w:val="24"/>
          <w:szCs w:val="24"/>
        </w:rPr>
        <w:t xml:space="preserve"> образцовая сладкая маленькая девочка </w:t>
      </w:r>
      <w:r w:rsidR="004A1F07">
        <w:rPr>
          <w:rFonts w:ascii="Times New Roman" w:hAnsi="Times New Roman" w:cs="Times New Roman"/>
          <w:sz w:val="24"/>
          <w:szCs w:val="24"/>
        </w:rPr>
        <w:t>–</w:t>
      </w:r>
      <w:r w:rsidRPr="00142361">
        <w:rPr>
          <w:rFonts w:ascii="Times New Roman" w:hAnsi="Times New Roman" w:cs="Times New Roman"/>
          <w:sz w:val="24"/>
          <w:szCs w:val="24"/>
        </w:rPr>
        <w:t xml:space="preserve"> хочу, чтобы он стал моим первым.</w:t>
      </w:r>
    </w:p>
    <w:p w:rsidR="005622A0" w:rsidRPr="00142361" w:rsidRDefault="002F2AFF" w:rsidP="00142361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Поэтому</w:t>
      </w:r>
      <w:r w:rsidR="005622A0" w:rsidRPr="00142361">
        <w:rPr>
          <w:rFonts w:ascii="Times New Roman" w:hAnsi="Times New Roman" w:cs="Times New Roman"/>
          <w:sz w:val="24"/>
          <w:szCs w:val="24"/>
        </w:rPr>
        <w:t xml:space="preserve"> я спрятала </w:t>
      </w:r>
      <w:r w:rsidR="005622A0" w:rsidRPr="002F2AFF">
        <w:rPr>
          <w:rFonts w:ascii="Times New Roman" w:hAnsi="Times New Roman" w:cs="Times New Roman"/>
          <w:sz w:val="24"/>
          <w:szCs w:val="24"/>
        </w:rPr>
        <w:t>эту одержимость подальше, в письм</w:t>
      </w:r>
      <w:r w:rsidRPr="002F2AFF">
        <w:rPr>
          <w:rFonts w:ascii="Times New Roman" w:hAnsi="Times New Roman" w:cs="Times New Roman"/>
          <w:sz w:val="24"/>
          <w:szCs w:val="24"/>
        </w:rPr>
        <w:t>о</w:t>
      </w:r>
      <w:r w:rsidR="005622A0" w:rsidRPr="0014236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в котором</w:t>
      </w:r>
      <w:r w:rsidR="005622A0" w:rsidRPr="00142361">
        <w:rPr>
          <w:rFonts w:ascii="Times New Roman" w:hAnsi="Times New Roman" w:cs="Times New Roman"/>
          <w:sz w:val="24"/>
          <w:szCs w:val="24"/>
        </w:rPr>
        <w:t xml:space="preserve"> я вылила на бумагу моё сердце и мои глубокие тёмные фантазии о мужчине с телом, созданным для безрассудных решений, и зелёными глазами, которые будут кричать </w:t>
      </w:r>
      <w:r>
        <w:rPr>
          <w:rFonts w:ascii="Times New Roman" w:hAnsi="Times New Roman" w:cs="Times New Roman"/>
          <w:sz w:val="24"/>
          <w:szCs w:val="24"/>
        </w:rPr>
        <w:t>о том, чтобы их осуществить</w:t>
      </w:r>
      <w:r w:rsidR="005622A0" w:rsidRPr="00142361">
        <w:rPr>
          <w:rFonts w:ascii="Times New Roman" w:hAnsi="Times New Roman" w:cs="Times New Roman"/>
          <w:sz w:val="24"/>
          <w:szCs w:val="24"/>
        </w:rPr>
        <w:t>. О человеке с темным прошлом и свирепым взглядом, который задерживаясь на мне, забирает дыхание.</w:t>
      </w:r>
    </w:p>
    <w:p w:rsidR="005622A0" w:rsidRPr="00142361" w:rsidRDefault="005622A0" w:rsidP="00142361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>Он на шесть лет старше меня. Он работает в юридической фирме моей семьи.</w:t>
      </w:r>
    </w:p>
    <w:p w:rsidR="005622A0" w:rsidRPr="00142361" w:rsidRDefault="005622A0" w:rsidP="00142361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>Он совершенно неправильный, совершенно не подходящий и совершенно неотразимый.</w:t>
      </w:r>
    </w:p>
    <w:p w:rsidR="005622A0" w:rsidRPr="00142361" w:rsidRDefault="005622A0" w:rsidP="00142361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proofErr w:type="spellStart"/>
      <w:r w:rsidRPr="00142361">
        <w:rPr>
          <w:rFonts w:ascii="Times New Roman" w:hAnsi="Times New Roman" w:cs="Times New Roman"/>
          <w:sz w:val="24"/>
          <w:szCs w:val="24"/>
        </w:rPr>
        <w:t>Ченнинг</w:t>
      </w:r>
      <w:proofErr w:type="spellEnd"/>
      <w:r w:rsidR="00E9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2361">
        <w:rPr>
          <w:rFonts w:ascii="Times New Roman" w:hAnsi="Times New Roman" w:cs="Times New Roman"/>
          <w:sz w:val="24"/>
          <w:szCs w:val="24"/>
        </w:rPr>
        <w:t>Хенсли</w:t>
      </w:r>
      <w:proofErr w:type="spellEnd"/>
      <w:r w:rsidRPr="00142361">
        <w:rPr>
          <w:rFonts w:ascii="Times New Roman" w:hAnsi="Times New Roman" w:cs="Times New Roman"/>
          <w:sz w:val="24"/>
          <w:szCs w:val="24"/>
        </w:rPr>
        <w:t xml:space="preserve"> </w:t>
      </w:r>
      <w:r w:rsidR="004A1F07">
        <w:rPr>
          <w:rFonts w:ascii="Times New Roman" w:hAnsi="Times New Roman" w:cs="Times New Roman"/>
          <w:sz w:val="24"/>
          <w:szCs w:val="24"/>
        </w:rPr>
        <w:t>–</w:t>
      </w:r>
      <w:r w:rsidRPr="00142361">
        <w:rPr>
          <w:rFonts w:ascii="Times New Roman" w:hAnsi="Times New Roman" w:cs="Times New Roman"/>
          <w:sz w:val="24"/>
          <w:szCs w:val="24"/>
        </w:rPr>
        <w:t xml:space="preserve"> мой сводный брат.</w:t>
      </w:r>
    </w:p>
    <w:p w:rsidR="005622A0" w:rsidRPr="00142361" w:rsidRDefault="005622A0" w:rsidP="00142361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>И я хочу его.</w:t>
      </w:r>
    </w:p>
    <w:p w:rsidR="005622A0" w:rsidRPr="00142361" w:rsidRDefault="005622A0" w:rsidP="00142361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</w:p>
    <w:p w:rsidR="005622A0" w:rsidRPr="00142361" w:rsidRDefault="005622A0" w:rsidP="00142361">
      <w:pPr>
        <w:spacing w:after="2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2361">
        <w:rPr>
          <w:rFonts w:ascii="Times New Roman" w:hAnsi="Times New Roman" w:cs="Times New Roman"/>
          <w:b/>
          <w:sz w:val="24"/>
          <w:szCs w:val="24"/>
        </w:rPr>
        <w:t>Глава 1</w:t>
      </w:r>
    </w:p>
    <w:p w:rsidR="005622A0" w:rsidRPr="00142361" w:rsidRDefault="005622A0" w:rsidP="00142361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</w:p>
    <w:p w:rsidR="005622A0" w:rsidRPr="00B87E5C" w:rsidRDefault="005622A0" w:rsidP="00142361">
      <w:pPr>
        <w:spacing w:after="20"/>
        <w:ind w:firstLine="567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B87E5C">
        <w:rPr>
          <w:rFonts w:ascii="Times New Roman" w:hAnsi="Times New Roman" w:cs="Times New Roman"/>
          <w:i/>
          <w:sz w:val="24"/>
          <w:szCs w:val="24"/>
        </w:rPr>
        <w:t>Эверли</w:t>
      </w:r>
      <w:proofErr w:type="spellEnd"/>
    </w:p>
    <w:p w:rsidR="005622A0" w:rsidRPr="00142361" w:rsidRDefault="005622A0" w:rsidP="00142361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</w:p>
    <w:p w:rsidR="005622A0" w:rsidRPr="00142361" w:rsidRDefault="005622A0" w:rsidP="00142361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>Сейчас или никогда.</w:t>
      </w:r>
    </w:p>
    <w:p w:rsidR="005622A0" w:rsidRPr="00142361" w:rsidRDefault="005622A0" w:rsidP="00142361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>Мой пульс участился, когда я высунула голову из</w:t>
      </w:r>
      <w:r w:rsidR="004A1F07">
        <w:rPr>
          <w:rFonts w:ascii="Times New Roman" w:hAnsi="Times New Roman" w:cs="Times New Roman"/>
          <w:sz w:val="24"/>
          <w:szCs w:val="24"/>
        </w:rPr>
        <w:t>-</w:t>
      </w:r>
      <w:r w:rsidRPr="00142361">
        <w:rPr>
          <w:rFonts w:ascii="Times New Roman" w:hAnsi="Times New Roman" w:cs="Times New Roman"/>
          <w:sz w:val="24"/>
          <w:szCs w:val="24"/>
        </w:rPr>
        <w:t>за угла здания, и мой взгляд осмотрел всё вокруг. Я быстро просканировала парковку и поле хоккейной площадки, а затем проскользнула через двери и затаилась в тени кирпичного здания школы. Я чувствовала, как свежий осенний воздух дразнил мои бедра и голую кожу под моей юбкой</w:t>
      </w:r>
      <w:r w:rsidR="00561351">
        <w:rPr>
          <w:rFonts w:ascii="Times New Roman" w:hAnsi="Times New Roman" w:cs="Times New Roman"/>
          <w:sz w:val="24"/>
          <w:szCs w:val="24"/>
        </w:rPr>
        <w:t>. Я</w:t>
      </w:r>
      <w:r w:rsidRPr="00142361">
        <w:rPr>
          <w:rFonts w:ascii="Times New Roman" w:hAnsi="Times New Roman" w:cs="Times New Roman"/>
          <w:sz w:val="24"/>
          <w:szCs w:val="24"/>
        </w:rPr>
        <w:t xml:space="preserve"> </w:t>
      </w:r>
      <w:r w:rsidR="00561351">
        <w:rPr>
          <w:rFonts w:ascii="Times New Roman" w:hAnsi="Times New Roman" w:cs="Times New Roman"/>
          <w:sz w:val="24"/>
          <w:szCs w:val="24"/>
        </w:rPr>
        <w:t>вздрогнула и</w:t>
      </w:r>
      <w:r w:rsidRPr="00142361">
        <w:rPr>
          <w:rFonts w:ascii="Times New Roman" w:hAnsi="Times New Roman" w:cs="Times New Roman"/>
          <w:sz w:val="24"/>
          <w:szCs w:val="24"/>
        </w:rPr>
        <w:t xml:space="preserve"> усмехнулась</w:t>
      </w:r>
      <w:r w:rsidR="00561351">
        <w:rPr>
          <w:rFonts w:ascii="Times New Roman" w:hAnsi="Times New Roman" w:cs="Times New Roman"/>
          <w:sz w:val="24"/>
          <w:szCs w:val="24"/>
        </w:rPr>
        <w:t>,</w:t>
      </w:r>
      <w:r w:rsidRPr="00142361">
        <w:rPr>
          <w:rFonts w:ascii="Times New Roman" w:hAnsi="Times New Roman" w:cs="Times New Roman"/>
          <w:sz w:val="24"/>
          <w:szCs w:val="24"/>
        </w:rPr>
        <w:t xml:space="preserve"> подума</w:t>
      </w:r>
      <w:r w:rsidR="00561351">
        <w:rPr>
          <w:rFonts w:ascii="Times New Roman" w:hAnsi="Times New Roman" w:cs="Times New Roman"/>
          <w:sz w:val="24"/>
          <w:szCs w:val="24"/>
        </w:rPr>
        <w:t>в</w:t>
      </w:r>
      <w:r w:rsidRPr="00142361">
        <w:rPr>
          <w:rFonts w:ascii="Times New Roman" w:hAnsi="Times New Roman" w:cs="Times New Roman"/>
          <w:sz w:val="24"/>
          <w:szCs w:val="24"/>
        </w:rPr>
        <w:t xml:space="preserve"> о трусиках, которые не надела.</w:t>
      </w:r>
    </w:p>
    <w:p w:rsidR="005622A0" w:rsidRPr="00142361" w:rsidRDefault="005622A0" w:rsidP="00142361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 xml:space="preserve">Я двигалась быстро, прячась за кустами у входа в тренажерный зал, а затем прокралась вдоль края здания, пока не добралась до дороги. Находясь в непосредственной близости к школе, я пошла быстрым шагом в сторону магазина на углу, где меня </w:t>
      </w:r>
      <w:r w:rsidR="002F2AFF">
        <w:rPr>
          <w:rFonts w:ascii="Times New Roman" w:hAnsi="Times New Roman" w:cs="Times New Roman"/>
          <w:sz w:val="24"/>
          <w:szCs w:val="24"/>
        </w:rPr>
        <w:t>о</w:t>
      </w:r>
      <w:r w:rsidRPr="00142361">
        <w:rPr>
          <w:rFonts w:ascii="Times New Roman" w:hAnsi="Times New Roman" w:cs="Times New Roman"/>
          <w:sz w:val="24"/>
          <w:szCs w:val="24"/>
        </w:rPr>
        <w:t>ж</w:t>
      </w:r>
      <w:r w:rsidR="002F2AFF">
        <w:rPr>
          <w:rFonts w:ascii="Times New Roman" w:hAnsi="Times New Roman" w:cs="Times New Roman"/>
          <w:sz w:val="24"/>
          <w:szCs w:val="24"/>
        </w:rPr>
        <w:t>и</w:t>
      </w:r>
      <w:r w:rsidRPr="00142361">
        <w:rPr>
          <w:rFonts w:ascii="Times New Roman" w:hAnsi="Times New Roman" w:cs="Times New Roman"/>
          <w:sz w:val="24"/>
          <w:szCs w:val="24"/>
        </w:rPr>
        <w:t>дало такси</w:t>
      </w:r>
      <w:r w:rsidR="002F2AFF">
        <w:rPr>
          <w:rFonts w:ascii="Times New Roman" w:hAnsi="Times New Roman" w:cs="Times New Roman"/>
          <w:sz w:val="24"/>
          <w:szCs w:val="24"/>
        </w:rPr>
        <w:t>.</w:t>
      </w:r>
      <w:r w:rsidR="00AA3531">
        <w:rPr>
          <w:rFonts w:ascii="Times New Roman" w:hAnsi="Times New Roman" w:cs="Times New Roman"/>
          <w:sz w:val="24"/>
          <w:szCs w:val="24"/>
        </w:rPr>
        <w:t xml:space="preserve"> Я </w:t>
      </w:r>
      <w:r w:rsidRPr="00142361">
        <w:rPr>
          <w:rFonts w:ascii="Times New Roman" w:hAnsi="Times New Roman" w:cs="Times New Roman"/>
          <w:sz w:val="24"/>
          <w:szCs w:val="24"/>
        </w:rPr>
        <w:t xml:space="preserve">договорилась, чтобы меня </w:t>
      </w:r>
      <w:r w:rsidR="00AA3531" w:rsidRPr="00142361">
        <w:rPr>
          <w:rFonts w:ascii="Times New Roman" w:hAnsi="Times New Roman" w:cs="Times New Roman"/>
          <w:sz w:val="24"/>
          <w:szCs w:val="24"/>
        </w:rPr>
        <w:t>отвезл</w:t>
      </w:r>
      <w:r w:rsidR="00AA3531">
        <w:rPr>
          <w:rFonts w:ascii="Times New Roman" w:hAnsi="Times New Roman" w:cs="Times New Roman"/>
          <w:sz w:val="24"/>
          <w:szCs w:val="24"/>
        </w:rPr>
        <w:t>и</w:t>
      </w:r>
      <w:r w:rsidR="00AA3531" w:rsidRPr="00142361">
        <w:rPr>
          <w:rFonts w:ascii="Times New Roman" w:hAnsi="Times New Roman" w:cs="Times New Roman"/>
          <w:sz w:val="24"/>
          <w:szCs w:val="24"/>
        </w:rPr>
        <w:t xml:space="preserve"> </w:t>
      </w:r>
      <w:r w:rsidRPr="00142361">
        <w:rPr>
          <w:rFonts w:ascii="Times New Roman" w:hAnsi="Times New Roman" w:cs="Times New Roman"/>
          <w:sz w:val="24"/>
          <w:szCs w:val="24"/>
        </w:rPr>
        <w:t xml:space="preserve">в центр города. Мои нервы </w:t>
      </w:r>
      <w:r w:rsidR="00AA3531">
        <w:rPr>
          <w:rFonts w:ascii="Times New Roman" w:hAnsi="Times New Roman" w:cs="Times New Roman"/>
          <w:sz w:val="24"/>
          <w:szCs w:val="24"/>
        </w:rPr>
        <w:t xml:space="preserve">натянуты как провода. Я </w:t>
      </w:r>
      <w:r w:rsidRPr="00142361">
        <w:rPr>
          <w:rFonts w:ascii="Times New Roman" w:hAnsi="Times New Roman" w:cs="Times New Roman"/>
          <w:sz w:val="24"/>
          <w:szCs w:val="24"/>
        </w:rPr>
        <w:t xml:space="preserve">пригладила юбку на своих голых ногах и </w:t>
      </w:r>
      <w:r w:rsidR="00AA3531">
        <w:rPr>
          <w:rFonts w:ascii="Times New Roman" w:hAnsi="Times New Roman" w:cs="Times New Roman"/>
          <w:sz w:val="24"/>
          <w:szCs w:val="24"/>
        </w:rPr>
        <w:t>за</w:t>
      </w:r>
      <w:r w:rsidRPr="00142361">
        <w:rPr>
          <w:rFonts w:ascii="Times New Roman" w:hAnsi="Times New Roman" w:cs="Times New Roman"/>
          <w:sz w:val="24"/>
          <w:szCs w:val="24"/>
        </w:rPr>
        <w:t>прыгнула на задн</w:t>
      </w:r>
      <w:r w:rsidR="00AA3531">
        <w:rPr>
          <w:rFonts w:ascii="Times New Roman" w:hAnsi="Times New Roman" w:cs="Times New Roman"/>
          <w:sz w:val="24"/>
          <w:szCs w:val="24"/>
        </w:rPr>
        <w:t>е</w:t>
      </w:r>
      <w:r w:rsidRPr="00142361">
        <w:rPr>
          <w:rFonts w:ascii="Times New Roman" w:hAnsi="Times New Roman" w:cs="Times New Roman"/>
          <w:sz w:val="24"/>
          <w:szCs w:val="24"/>
        </w:rPr>
        <w:t xml:space="preserve">е сидение. </w:t>
      </w:r>
    </w:p>
    <w:p w:rsidR="005622A0" w:rsidRPr="00142361" w:rsidRDefault="005622A0" w:rsidP="00142361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 xml:space="preserve">Теперь </w:t>
      </w:r>
      <w:r w:rsidR="00AA3531" w:rsidRPr="00142361">
        <w:rPr>
          <w:rFonts w:ascii="Times New Roman" w:hAnsi="Times New Roman" w:cs="Times New Roman"/>
          <w:sz w:val="24"/>
          <w:szCs w:val="24"/>
        </w:rPr>
        <w:t xml:space="preserve">пути назад </w:t>
      </w:r>
      <w:r w:rsidRPr="00142361">
        <w:rPr>
          <w:rFonts w:ascii="Times New Roman" w:hAnsi="Times New Roman" w:cs="Times New Roman"/>
          <w:sz w:val="24"/>
          <w:szCs w:val="24"/>
        </w:rPr>
        <w:t>не было.</w:t>
      </w:r>
    </w:p>
    <w:p w:rsidR="005622A0" w:rsidRPr="00142361" w:rsidRDefault="005622A0" w:rsidP="00142361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>Прогулять летнюю школу было единственным способом. Я имею в</w:t>
      </w:r>
      <w:r w:rsidR="00561351">
        <w:rPr>
          <w:rFonts w:ascii="Times New Roman" w:hAnsi="Times New Roman" w:cs="Times New Roman"/>
          <w:sz w:val="24"/>
          <w:szCs w:val="24"/>
        </w:rPr>
        <w:t xml:space="preserve"> </w:t>
      </w:r>
      <w:r w:rsidRPr="00142361">
        <w:rPr>
          <w:rFonts w:ascii="Times New Roman" w:hAnsi="Times New Roman" w:cs="Times New Roman"/>
          <w:sz w:val="24"/>
          <w:szCs w:val="24"/>
        </w:rPr>
        <w:t>виду, это летняя школа, но всё равно вы должны там</w:t>
      </w:r>
      <w:r w:rsidR="00AA3531">
        <w:rPr>
          <w:rFonts w:ascii="Times New Roman" w:hAnsi="Times New Roman" w:cs="Times New Roman"/>
          <w:sz w:val="24"/>
          <w:szCs w:val="24"/>
        </w:rPr>
        <w:t xml:space="preserve"> находиться</w:t>
      </w:r>
      <w:r w:rsidRPr="00142361">
        <w:rPr>
          <w:rFonts w:ascii="Times New Roman" w:hAnsi="Times New Roman" w:cs="Times New Roman"/>
          <w:sz w:val="24"/>
          <w:szCs w:val="24"/>
        </w:rPr>
        <w:t>. Если бы меня поймали на попытке улизнуть, то это было бы плохо, и, наверняка, разрушило бы мои планы.</w:t>
      </w:r>
    </w:p>
    <w:p w:rsidR="005622A0" w:rsidRPr="00142361" w:rsidRDefault="005622A0" w:rsidP="00142361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>Но что за причины у меня были, чтобы самостоятельно поймать такси? Ну, это совсем другая история.</w:t>
      </w:r>
    </w:p>
    <w:p w:rsidR="005622A0" w:rsidRPr="00142361" w:rsidRDefault="005622A0" w:rsidP="00142361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 xml:space="preserve">Я думала о нём, пока мы ехали. Размышляла на грязные, непослушные темы. Я </w:t>
      </w:r>
      <w:r w:rsidR="00AA3531">
        <w:rPr>
          <w:rFonts w:ascii="Times New Roman" w:hAnsi="Times New Roman" w:cs="Times New Roman"/>
          <w:sz w:val="24"/>
          <w:szCs w:val="24"/>
        </w:rPr>
        <w:t>кус</w:t>
      </w:r>
      <w:r w:rsidRPr="00142361">
        <w:rPr>
          <w:rFonts w:ascii="Times New Roman" w:hAnsi="Times New Roman" w:cs="Times New Roman"/>
          <w:sz w:val="24"/>
          <w:szCs w:val="24"/>
        </w:rPr>
        <w:t>ала свои губы</w:t>
      </w:r>
      <w:r w:rsidR="00AA3531">
        <w:rPr>
          <w:rFonts w:ascii="Times New Roman" w:hAnsi="Times New Roman" w:cs="Times New Roman"/>
          <w:sz w:val="24"/>
          <w:szCs w:val="24"/>
        </w:rPr>
        <w:t xml:space="preserve"> и </w:t>
      </w:r>
      <w:r w:rsidRPr="00142361">
        <w:rPr>
          <w:rFonts w:ascii="Times New Roman" w:hAnsi="Times New Roman" w:cs="Times New Roman"/>
          <w:sz w:val="24"/>
          <w:szCs w:val="24"/>
        </w:rPr>
        <w:t>посасыва</w:t>
      </w:r>
      <w:r w:rsidR="00AA3531">
        <w:rPr>
          <w:rFonts w:ascii="Times New Roman" w:hAnsi="Times New Roman" w:cs="Times New Roman"/>
          <w:sz w:val="24"/>
          <w:szCs w:val="24"/>
        </w:rPr>
        <w:t>ла</w:t>
      </w:r>
      <w:r w:rsidRPr="00142361">
        <w:rPr>
          <w:rFonts w:ascii="Times New Roman" w:hAnsi="Times New Roman" w:cs="Times New Roman"/>
          <w:sz w:val="24"/>
          <w:szCs w:val="24"/>
        </w:rPr>
        <w:t xml:space="preserve"> их между зубами. Румянец пополз вверх по моим щекам, когда я </w:t>
      </w:r>
      <w:r w:rsidR="00AA3531">
        <w:rPr>
          <w:rFonts w:ascii="Times New Roman" w:hAnsi="Times New Roman" w:cs="Times New Roman"/>
          <w:sz w:val="24"/>
          <w:szCs w:val="24"/>
        </w:rPr>
        <w:t>вспомни</w:t>
      </w:r>
      <w:r w:rsidRPr="00142361">
        <w:rPr>
          <w:rFonts w:ascii="Times New Roman" w:hAnsi="Times New Roman" w:cs="Times New Roman"/>
          <w:sz w:val="24"/>
          <w:szCs w:val="24"/>
        </w:rPr>
        <w:t xml:space="preserve">ла о том, что видела два дня назад. Глядя на </w:t>
      </w:r>
      <w:r w:rsidR="00AA3531" w:rsidRPr="00142361">
        <w:rPr>
          <w:rFonts w:ascii="Times New Roman" w:hAnsi="Times New Roman" w:cs="Times New Roman"/>
          <w:sz w:val="24"/>
          <w:szCs w:val="24"/>
        </w:rPr>
        <w:t>него,</w:t>
      </w:r>
      <w:r w:rsidRPr="00142361">
        <w:rPr>
          <w:rFonts w:ascii="Times New Roman" w:hAnsi="Times New Roman" w:cs="Times New Roman"/>
          <w:sz w:val="24"/>
          <w:szCs w:val="24"/>
        </w:rPr>
        <w:t xml:space="preserve"> я думала </w:t>
      </w:r>
      <w:r w:rsidR="004A1F07">
        <w:rPr>
          <w:rFonts w:ascii="Times New Roman" w:hAnsi="Times New Roman" w:cs="Times New Roman"/>
          <w:sz w:val="24"/>
          <w:szCs w:val="24"/>
        </w:rPr>
        <w:t>–</w:t>
      </w:r>
      <w:r w:rsidRPr="00142361">
        <w:rPr>
          <w:rFonts w:ascii="Times New Roman" w:hAnsi="Times New Roman" w:cs="Times New Roman"/>
          <w:sz w:val="24"/>
          <w:szCs w:val="24"/>
        </w:rPr>
        <w:t xml:space="preserve"> он тот, с кем я хотела бы остаться навсегда. Он тот, кто превратил мою первую влюбленность в похоть. Он заставил мою кожу покалывать, а киску пульсировать. Он тот, кто заставил мои гормоны сходить с ума, и неважно, что я пыталась это остановить.</w:t>
      </w:r>
    </w:p>
    <w:p w:rsidR="005622A0" w:rsidRPr="00142361" w:rsidRDefault="005622A0" w:rsidP="00142361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 xml:space="preserve">Потому что правда в том, что когда дело доходило до </w:t>
      </w:r>
      <w:proofErr w:type="spellStart"/>
      <w:r w:rsidRPr="00142361">
        <w:rPr>
          <w:rFonts w:ascii="Times New Roman" w:hAnsi="Times New Roman" w:cs="Times New Roman"/>
          <w:sz w:val="24"/>
          <w:szCs w:val="24"/>
        </w:rPr>
        <w:t>Ченнинга</w:t>
      </w:r>
      <w:proofErr w:type="spellEnd"/>
      <w:r w:rsidR="00AA35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2361">
        <w:rPr>
          <w:rFonts w:ascii="Times New Roman" w:hAnsi="Times New Roman" w:cs="Times New Roman"/>
          <w:sz w:val="24"/>
          <w:szCs w:val="24"/>
        </w:rPr>
        <w:t>Хенси</w:t>
      </w:r>
      <w:proofErr w:type="spellEnd"/>
      <w:r w:rsidRPr="00142361">
        <w:rPr>
          <w:rFonts w:ascii="Times New Roman" w:hAnsi="Times New Roman" w:cs="Times New Roman"/>
          <w:sz w:val="24"/>
          <w:szCs w:val="24"/>
        </w:rPr>
        <w:t xml:space="preserve">, я была безнадёжна. Один свирепый взгляд этих пронзительных зелёных глаз или одна великолепная улыбка на этой твёрдой решительной челюсти, или одно слово из этих прекрасных губ, и я растекалась лужицей. </w:t>
      </w:r>
      <w:r w:rsidR="00873D24">
        <w:rPr>
          <w:rFonts w:ascii="Times New Roman" w:hAnsi="Times New Roman" w:cs="Times New Roman"/>
          <w:sz w:val="24"/>
          <w:szCs w:val="24"/>
        </w:rPr>
        <w:t>П</w:t>
      </w:r>
      <w:r w:rsidRPr="00142361">
        <w:rPr>
          <w:rFonts w:ascii="Times New Roman" w:hAnsi="Times New Roman" w:cs="Times New Roman"/>
          <w:sz w:val="24"/>
          <w:szCs w:val="24"/>
        </w:rPr>
        <w:t xml:space="preserve">охоже, что с той секунды, когда он вошёл в мой мир, это стало невыносимо. </w:t>
      </w:r>
    </w:p>
    <w:p w:rsidR="005622A0" w:rsidRPr="00142361" w:rsidRDefault="005622A0" w:rsidP="00142361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 xml:space="preserve">Это правда, </w:t>
      </w:r>
      <w:r w:rsidR="004A1F07" w:rsidRPr="00142361">
        <w:rPr>
          <w:rFonts w:ascii="Times New Roman" w:hAnsi="Times New Roman" w:cs="Times New Roman"/>
          <w:sz w:val="24"/>
          <w:szCs w:val="24"/>
        </w:rPr>
        <w:t>то,</w:t>
      </w:r>
      <w:r w:rsidRPr="00142361">
        <w:rPr>
          <w:rFonts w:ascii="Times New Roman" w:hAnsi="Times New Roman" w:cs="Times New Roman"/>
          <w:sz w:val="24"/>
          <w:szCs w:val="24"/>
        </w:rPr>
        <w:t xml:space="preserve"> что говорят про запретный плод и соблазн. И Ченнинг определённо был искушением </w:t>
      </w:r>
      <w:r w:rsidR="004A1F07">
        <w:rPr>
          <w:rFonts w:ascii="Times New Roman" w:hAnsi="Times New Roman" w:cs="Times New Roman"/>
          <w:sz w:val="24"/>
          <w:szCs w:val="24"/>
        </w:rPr>
        <w:t>–</w:t>
      </w:r>
      <w:r w:rsidRPr="00142361">
        <w:rPr>
          <w:rFonts w:ascii="Times New Roman" w:hAnsi="Times New Roman" w:cs="Times New Roman"/>
          <w:sz w:val="24"/>
          <w:szCs w:val="24"/>
        </w:rPr>
        <w:t xml:space="preserve"> живым, находивши</w:t>
      </w:r>
      <w:r w:rsidR="00873D24">
        <w:rPr>
          <w:rFonts w:ascii="Times New Roman" w:hAnsi="Times New Roman" w:cs="Times New Roman"/>
          <w:sz w:val="24"/>
          <w:szCs w:val="24"/>
        </w:rPr>
        <w:t>м</w:t>
      </w:r>
      <w:r w:rsidRPr="00142361">
        <w:rPr>
          <w:rFonts w:ascii="Times New Roman" w:hAnsi="Times New Roman" w:cs="Times New Roman"/>
          <w:sz w:val="24"/>
          <w:szCs w:val="24"/>
        </w:rPr>
        <w:t>ся в постоянном движении, сексуальным как ад</w:t>
      </w:r>
      <w:r w:rsidR="00873D24">
        <w:rPr>
          <w:rFonts w:ascii="Times New Roman" w:hAnsi="Times New Roman" w:cs="Times New Roman"/>
          <w:sz w:val="24"/>
          <w:szCs w:val="24"/>
        </w:rPr>
        <w:t>,</w:t>
      </w:r>
      <w:r w:rsidRPr="00142361">
        <w:rPr>
          <w:rFonts w:ascii="Times New Roman" w:hAnsi="Times New Roman" w:cs="Times New Roman"/>
          <w:sz w:val="24"/>
          <w:szCs w:val="24"/>
        </w:rPr>
        <w:t xml:space="preserve"> запретным плодом. Он олицетворял неприкосновенность. И всё же, со временем, эти вещи стали беспокоить меня всё меньше и меньше. Я знала, что это неправильно так думать о нём. Но меня это не волновало. Или волновало.</w:t>
      </w:r>
    </w:p>
    <w:p w:rsidR="005622A0" w:rsidRPr="00142361" w:rsidRDefault="005622A0" w:rsidP="00142361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 xml:space="preserve">И сегодня, я, наконец, собиралась сделать с ним то, что как трусливый цыпленок, боялась сделать с того дня, как мы познакомились. </w:t>
      </w:r>
    </w:p>
    <w:p w:rsidR="005622A0" w:rsidRPr="00142361" w:rsidRDefault="005622A0" w:rsidP="00142361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>Это началось с того письма, что я ему не отдала. Все мои грязные фантазии и желания,</w:t>
      </w:r>
      <w:r w:rsidR="00142361">
        <w:rPr>
          <w:rFonts w:ascii="Times New Roman" w:hAnsi="Times New Roman" w:cs="Times New Roman"/>
          <w:sz w:val="24"/>
          <w:szCs w:val="24"/>
        </w:rPr>
        <w:t xml:space="preserve"> </w:t>
      </w:r>
      <w:r w:rsidRPr="00142361">
        <w:rPr>
          <w:rFonts w:ascii="Times New Roman" w:hAnsi="Times New Roman" w:cs="Times New Roman"/>
          <w:sz w:val="24"/>
          <w:szCs w:val="24"/>
        </w:rPr>
        <w:t xml:space="preserve">излитые на бумагу, превратили </w:t>
      </w:r>
      <w:r w:rsidR="005A1B90" w:rsidRPr="00142361">
        <w:rPr>
          <w:rFonts w:ascii="Times New Roman" w:hAnsi="Times New Roman" w:cs="Times New Roman"/>
          <w:sz w:val="24"/>
          <w:szCs w:val="24"/>
        </w:rPr>
        <w:t>ог</w:t>
      </w:r>
      <w:r w:rsidR="00873D24">
        <w:rPr>
          <w:rFonts w:ascii="Times New Roman" w:hAnsi="Times New Roman" w:cs="Times New Roman"/>
          <w:sz w:val="24"/>
          <w:szCs w:val="24"/>
        </w:rPr>
        <w:t>о</w:t>
      </w:r>
      <w:r w:rsidR="005A1B90" w:rsidRPr="00142361">
        <w:rPr>
          <w:rFonts w:ascii="Times New Roman" w:hAnsi="Times New Roman" w:cs="Times New Roman"/>
          <w:sz w:val="24"/>
          <w:szCs w:val="24"/>
        </w:rPr>
        <w:t>н</w:t>
      </w:r>
      <w:r w:rsidR="00873D24">
        <w:rPr>
          <w:rFonts w:ascii="Times New Roman" w:hAnsi="Times New Roman" w:cs="Times New Roman"/>
          <w:sz w:val="24"/>
          <w:szCs w:val="24"/>
        </w:rPr>
        <w:t>ь</w:t>
      </w:r>
      <w:r w:rsidRPr="00142361">
        <w:rPr>
          <w:rFonts w:ascii="Times New Roman" w:hAnsi="Times New Roman" w:cs="Times New Roman"/>
          <w:sz w:val="24"/>
          <w:szCs w:val="24"/>
        </w:rPr>
        <w:t>, пылающ</w:t>
      </w:r>
      <w:r w:rsidR="00873D24">
        <w:rPr>
          <w:rFonts w:ascii="Times New Roman" w:hAnsi="Times New Roman" w:cs="Times New Roman"/>
          <w:sz w:val="24"/>
          <w:szCs w:val="24"/>
        </w:rPr>
        <w:t>ий</w:t>
      </w:r>
      <w:r w:rsidRPr="00142361">
        <w:rPr>
          <w:rFonts w:ascii="Times New Roman" w:hAnsi="Times New Roman" w:cs="Times New Roman"/>
          <w:sz w:val="24"/>
          <w:szCs w:val="24"/>
        </w:rPr>
        <w:t xml:space="preserve"> внутри меня, в полноценный взрыв, и теперь ничто не могло остановить его.</w:t>
      </w:r>
    </w:p>
    <w:p w:rsidR="005622A0" w:rsidRPr="00142361" w:rsidRDefault="005622A0" w:rsidP="00142361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 xml:space="preserve">Итак, сегодня я собиралась предложить себя Ченнингу. Я собиралась зайти прямо в его кабинет, посмотреть ему прямо в глаза и сказать, что это всё для него. Потому что я долго ходила вокруг на цыпочках. Мне надоело быть трусливой дурочкой, и не иметь опыта, когда дело доходило до мужчин. Я знала, в этот день я перестану быть девственницей. </w:t>
      </w:r>
    </w:p>
    <w:p w:rsidR="005622A0" w:rsidRPr="00142361" w:rsidRDefault="005622A0" w:rsidP="00142361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>Ченнинг, который в мои восемнадцать, был старше меня на шесть лет. Ченнинг, который работал на моего отца. Ченнинг, мать которого вышла замуж за моего отца около полугода назад.</w:t>
      </w:r>
    </w:p>
    <w:p w:rsidR="005622A0" w:rsidRPr="00142361" w:rsidRDefault="005622A0" w:rsidP="00142361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>Да.</w:t>
      </w:r>
    </w:p>
    <w:p w:rsidR="005622A0" w:rsidRPr="00142361" w:rsidRDefault="005622A0" w:rsidP="00142361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lastRenderedPageBreak/>
        <w:t xml:space="preserve">Это  был Ченнинг </w:t>
      </w:r>
      <w:r w:rsidR="004A1F07">
        <w:rPr>
          <w:rFonts w:ascii="Times New Roman" w:hAnsi="Times New Roman" w:cs="Times New Roman"/>
          <w:sz w:val="24"/>
          <w:szCs w:val="24"/>
        </w:rPr>
        <w:t>–</w:t>
      </w:r>
      <w:r w:rsidRPr="00142361">
        <w:rPr>
          <w:rFonts w:ascii="Times New Roman" w:hAnsi="Times New Roman" w:cs="Times New Roman"/>
          <w:sz w:val="24"/>
          <w:szCs w:val="24"/>
        </w:rPr>
        <w:t xml:space="preserve"> мой сводный брат.</w:t>
      </w:r>
    </w:p>
    <w:p w:rsidR="005622A0" w:rsidRPr="00142361" w:rsidRDefault="005622A0" w:rsidP="00142361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>И я хотела его.</w:t>
      </w:r>
    </w:p>
    <w:p w:rsidR="005622A0" w:rsidRDefault="005622A0" w:rsidP="00142361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</w:p>
    <w:p w:rsidR="00B87E5C" w:rsidRPr="00142361" w:rsidRDefault="00B87E5C" w:rsidP="00B87E5C">
      <w:pPr>
        <w:spacing w:after="2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2361">
        <w:rPr>
          <w:rFonts w:ascii="Times New Roman" w:hAnsi="Times New Roman" w:cs="Times New Roman"/>
          <w:b/>
          <w:sz w:val="24"/>
          <w:szCs w:val="24"/>
        </w:rPr>
        <w:t>Глава 2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</w:p>
    <w:p w:rsidR="00B87E5C" w:rsidRPr="00B87E5C" w:rsidRDefault="00B87E5C" w:rsidP="00B87E5C">
      <w:pPr>
        <w:spacing w:after="20"/>
        <w:ind w:firstLine="567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B87E5C">
        <w:rPr>
          <w:rFonts w:ascii="Times New Roman" w:hAnsi="Times New Roman" w:cs="Times New Roman"/>
          <w:i/>
          <w:sz w:val="24"/>
          <w:szCs w:val="24"/>
        </w:rPr>
        <w:t>Эверли</w:t>
      </w:r>
      <w:proofErr w:type="spellEnd"/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>Это началось как обычный летний день. Эми и Тара закончили учит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142361">
        <w:rPr>
          <w:rFonts w:ascii="Times New Roman" w:hAnsi="Times New Roman" w:cs="Times New Roman"/>
          <w:sz w:val="24"/>
          <w:szCs w:val="24"/>
        </w:rPr>
        <w:t xml:space="preserve">ся, и мы все собрались у бассейна, чтобы просто </w:t>
      </w:r>
      <w:proofErr w:type="spellStart"/>
      <w:r w:rsidRPr="00142361">
        <w:rPr>
          <w:rFonts w:ascii="Times New Roman" w:hAnsi="Times New Roman" w:cs="Times New Roman"/>
          <w:sz w:val="24"/>
          <w:szCs w:val="24"/>
        </w:rPr>
        <w:t>позависать</w:t>
      </w:r>
      <w:proofErr w:type="spellEnd"/>
      <w:r w:rsidRPr="00142361">
        <w:rPr>
          <w:rFonts w:ascii="Times New Roman" w:hAnsi="Times New Roman" w:cs="Times New Roman"/>
          <w:sz w:val="24"/>
          <w:szCs w:val="24"/>
        </w:rPr>
        <w:t xml:space="preserve">, посплетничать,  полистать журналы и вообще обсудить нереальность того, что через месяц мы разлетимся по всей стране и будем далеко друг от друга. Мы готовились сделать очень взрослую вещь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42361">
        <w:rPr>
          <w:rFonts w:ascii="Times New Roman" w:hAnsi="Times New Roman" w:cs="Times New Roman"/>
          <w:sz w:val="24"/>
          <w:szCs w:val="24"/>
        </w:rPr>
        <w:t xml:space="preserve"> поступить в колледж и пойти каждый своей дорогой.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 xml:space="preserve">Моим подругам было </w:t>
      </w:r>
      <w:r>
        <w:rPr>
          <w:rFonts w:ascii="Times New Roman" w:hAnsi="Times New Roman" w:cs="Times New Roman"/>
          <w:sz w:val="24"/>
          <w:szCs w:val="24"/>
        </w:rPr>
        <w:t xml:space="preserve">намного </w:t>
      </w:r>
      <w:r w:rsidRPr="00142361">
        <w:rPr>
          <w:rFonts w:ascii="Times New Roman" w:hAnsi="Times New Roman" w:cs="Times New Roman"/>
          <w:sz w:val="24"/>
          <w:szCs w:val="24"/>
        </w:rPr>
        <w:t>легче. Например, они не застряли в летн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142361">
        <w:rPr>
          <w:rFonts w:ascii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142361">
        <w:rPr>
          <w:rFonts w:ascii="Times New Roman" w:hAnsi="Times New Roman" w:cs="Times New Roman"/>
          <w:sz w:val="24"/>
          <w:szCs w:val="24"/>
        </w:rPr>
        <w:t>, навяза</w:t>
      </w:r>
      <w:r>
        <w:rPr>
          <w:rFonts w:ascii="Times New Roman" w:hAnsi="Times New Roman" w:cs="Times New Roman"/>
          <w:sz w:val="24"/>
          <w:szCs w:val="24"/>
        </w:rPr>
        <w:t>нном</w:t>
      </w:r>
      <w:r w:rsidRPr="00142361">
        <w:rPr>
          <w:rFonts w:ascii="Times New Roman" w:hAnsi="Times New Roman" w:cs="Times New Roman"/>
          <w:sz w:val="24"/>
          <w:szCs w:val="24"/>
        </w:rPr>
        <w:t xml:space="preserve"> им их родител</w:t>
      </w:r>
      <w:r>
        <w:rPr>
          <w:rFonts w:ascii="Times New Roman" w:hAnsi="Times New Roman" w:cs="Times New Roman"/>
          <w:sz w:val="24"/>
          <w:szCs w:val="24"/>
        </w:rPr>
        <w:t>ями</w:t>
      </w:r>
      <w:r w:rsidRPr="00142361">
        <w:rPr>
          <w:rFonts w:ascii="Times New Roman" w:hAnsi="Times New Roman" w:cs="Times New Roman"/>
          <w:sz w:val="24"/>
          <w:szCs w:val="24"/>
        </w:rPr>
        <w:t xml:space="preserve">, как мой отец сделал </w:t>
      </w:r>
      <w:r>
        <w:rPr>
          <w:rFonts w:ascii="Times New Roman" w:hAnsi="Times New Roman" w:cs="Times New Roman"/>
          <w:sz w:val="24"/>
          <w:szCs w:val="24"/>
        </w:rPr>
        <w:t xml:space="preserve">это </w:t>
      </w:r>
      <w:r w:rsidRPr="00142361">
        <w:rPr>
          <w:rFonts w:ascii="Times New Roman" w:hAnsi="Times New Roman" w:cs="Times New Roman"/>
          <w:sz w:val="24"/>
          <w:szCs w:val="24"/>
        </w:rPr>
        <w:t>со мной. И не у одной из них не было постоянной сильной пульсации в киске и мокрых трусиков из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142361">
        <w:rPr>
          <w:rFonts w:ascii="Times New Roman" w:hAnsi="Times New Roman" w:cs="Times New Roman"/>
          <w:sz w:val="24"/>
          <w:szCs w:val="24"/>
        </w:rPr>
        <w:t>за совершенно неправильного увлечения их долбанным сводным братом, как у меня. Ни у одной из них даже не было сводных братьев или сестер.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D27766">
        <w:rPr>
          <w:rFonts w:ascii="Times New Roman" w:hAnsi="Times New Roman" w:cs="Times New Roman"/>
          <w:sz w:val="24"/>
          <w:szCs w:val="24"/>
        </w:rPr>
        <w:t>Тара и Эми находились</w:t>
      </w:r>
      <w:r w:rsidRPr="00142361">
        <w:rPr>
          <w:rFonts w:ascii="Times New Roman" w:hAnsi="Times New Roman" w:cs="Times New Roman"/>
          <w:sz w:val="24"/>
          <w:szCs w:val="24"/>
        </w:rPr>
        <w:t xml:space="preserve"> под зонтиком, а я сидела, откинувшись на шезлонге, было ужасно жарко. Так что, в конце концов, я встала и вызвалась сходить внутр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142361">
        <w:rPr>
          <w:rFonts w:ascii="Times New Roman" w:hAnsi="Times New Roman" w:cs="Times New Roman"/>
          <w:sz w:val="24"/>
          <w:szCs w:val="24"/>
        </w:rPr>
        <w:t xml:space="preserve"> и взять бутылки с водой из холодильника. Я, в моём любимом </w:t>
      </w:r>
      <w:proofErr w:type="spellStart"/>
      <w:r w:rsidRPr="00142361">
        <w:rPr>
          <w:rFonts w:ascii="Times New Roman" w:hAnsi="Times New Roman" w:cs="Times New Roman"/>
          <w:sz w:val="24"/>
          <w:szCs w:val="24"/>
        </w:rPr>
        <w:t>лаймово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r w:rsidRPr="00142361">
        <w:rPr>
          <w:rFonts w:ascii="Times New Roman" w:hAnsi="Times New Roman" w:cs="Times New Roman"/>
          <w:sz w:val="24"/>
          <w:szCs w:val="24"/>
        </w:rPr>
        <w:t>зелёном бикини, быстро прошла ту сторону дома, где жил мой отец с мачехой, и вошла в садовую дверь рядом с гаражом. Но как только моя рука коснулась теплой ручки двери, я застыла, а моя грудь приподнялась.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>Он был здесь.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>Красно</w:t>
      </w: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142361">
        <w:rPr>
          <w:rFonts w:ascii="Times New Roman" w:hAnsi="Times New Roman" w:cs="Times New Roman"/>
          <w:sz w:val="24"/>
          <w:szCs w:val="24"/>
        </w:rPr>
        <w:t>черный</w:t>
      </w:r>
      <w:proofErr w:type="spellEnd"/>
      <w:r w:rsidRPr="001423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142361">
        <w:rPr>
          <w:rFonts w:ascii="Times New Roman" w:hAnsi="Times New Roman" w:cs="Times New Roman"/>
          <w:sz w:val="24"/>
          <w:szCs w:val="24"/>
        </w:rPr>
        <w:t>Чардж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142361">
        <w:rPr>
          <w:rFonts w:ascii="Times New Roman" w:hAnsi="Times New Roman" w:cs="Times New Roman"/>
          <w:sz w:val="24"/>
          <w:szCs w:val="24"/>
        </w:rPr>
        <w:t>Ченнинга</w:t>
      </w:r>
      <w:proofErr w:type="spellEnd"/>
      <w:r w:rsidRPr="00142361">
        <w:rPr>
          <w:rFonts w:ascii="Times New Roman" w:hAnsi="Times New Roman" w:cs="Times New Roman"/>
          <w:sz w:val="24"/>
          <w:szCs w:val="24"/>
        </w:rPr>
        <w:t xml:space="preserve"> был припаркован на подъездной дорожке, его мотор до </w:t>
      </w:r>
      <w:r w:rsidRPr="00C06513">
        <w:rPr>
          <w:rFonts w:ascii="Times New Roman" w:hAnsi="Times New Roman" w:cs="Times New Roman"/>
          <w:sz w:val="24"/>
          <w:szCs w:val="24"/>
        </w:rPr>
        <w:t xml:space="preserve">сих пор гудел, как какой-то дремлющий зверь. Я уверена, Боже, когда такой безумно горячий </w:t>
      </w:r>
      <w:proofErr w:type="spellStart"/>
      <w:r w:rsidRPr="00C06513">
        <w:rPr>
          <w:rFonts w:ascii="Times New Roman" w:hAnsi="Times New Roman" w:cs="Times New Roman"/>
          <w:sz w:val="24"/>
          <w:szCs w:val="24"/>
        </w:rPr>
        <w:t>трусико</w:t>
      </w:r>
      <w:proofErr w:type="spellEnd"/>
      <w:r w:rsidRPr="00C06513">
        <w:rPr>
          <w:rFonts w:ascii="Times New Roman" w:hAnsi="Times New Roman" w:cs="Times New Roman"/>
          <w:sz w:val="24"/>
          <w:szCs w:val="24"/>
        </w:rPr>
        <w:t xml:space="preserve">-срывающий мужчина, как </w:t>
      </w:r>
      <w:proofErr w:type="spellStart"/>
      <w:r w:rsidRPr="00C06513">
        <w:rPr>
          <w:rFonts w:ascii="Times New Roman" w:hAnsi="Times New Roman" w:cs="Times New Roman"/>
          <w:sz w:val="24"/>
          <w:szCs w:val="24"/>
        </w:rPr>
        <w:t>Ченнинг</w:t>
      </w:r>
      <w:proofErr w:type="spellEnd"/>
      <w:r w:rsidRPr="00C06513">
        <w:rPr>
          <w:rFonts w:ascii="Times New Roman" w:hAnsi="Times New Roman" w:cs="Times New Roman"/>
          <w:sz w:val="24"/>
          <w:szCs w:val="24"/>
        </w:rPr>
        <w:t xml:space="preserve">, управляет автомобилем, он </w:t>
      </w:r>
      <w:r>
        <w:rPr>
          <w:rFonts w:ascii="Times New Roman" w:hAnsi="Times New Roman" w:cs="Times New Roman"/>
          <w:sz w:val="24"/>
          <w:szCs w:val="24"/>
        </w:rPr>
        <w:t xml:space="preserve">олицетворяет собой </w:t>
      </w:r>
      <w:r w:rsidRPr="00C06513">
        <w:rPr>
          <w:rFonts w:ascii="Times New Roman" w:hAnsi="Times New Roman" w:cs="Times New Roman"/>
          <w:sz w:val="24"/>
          <w:szCs w:val="24"/>
        </w:rPr>
        <w:t>секс на колёсах. И он был в доме.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 xml:space="preserve">Ченнинг жил в нескольких километрах от нас, ближе к центру, в одной из новых высоток. В его здании </w:t>
      </w:r>
      <w:r>
        <w:rPr>
          <w:rFonts w:ascii="Times New Roman" w:hAnsi="Times New Roman" w:cs="Times New Roman"/>
          <w:sz w:val="24"/>
          <w:szCs w:val="24"/>
        </w:rPr>
        <w:t xml:space="preserve">уже </w:t>
      </w:r>
      <w:r w:rsidRPr="00142361">
        <w:rPr>
          <w:rFonts w:ascii="Times New Roman" w:hAnsi="Times New Roman" w:cs="Times New Roman"/>
          <w:sz w:val="24"/>
          <w:szCs w:val="24"/>
        </w:rPr>
        <w:t>месяц или около того проводился повторный ремонт тренажёрного зала, так что Ченнинг приезжал  в наш дом, чтобы использовать домашний тренажерный зал моего отца. Я поежилась, прикусила губу и, повернувшись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42361">
        <w:rPr>
          <w:rFonts w:ascii="Times New Roman" w:hAnsi="Times New Roman" w:cs="Times New Roman"/>
          <w:sz w:val="24"/>
          <w:szCs w:val="24"/>
        </w:rPr>
        <w:t xml:space="preserve"> чтобы открыть дверь в дом, проскользнула внутрь.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>— Ченнинг?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>Моменты, когда мы оставались с ним наедине, случались очень редко. Я имею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2361">
        <w:rPr>
          <w:rFonts w:ascii="Times New Roman" w:hAnsi="Times New Roman" w:cs="Times New Roman"/>
          <w:sz w:val="24"/>
          <w:szCs w:val="24"/>
        </w:rPr>
        <w:t xml:space="preserve">виду, </w:t>
      </w:r>
      <w:r>
        <w:rPr>
          <w:rFonts w:ascii="Times New Roman" w:hAnsi="Times New Roman" w:cs="Times New Roman"/>
          <w:sz w:val="24"/>
          <w:szCs w:val="24"/>
        </w:rPr>
        <w:t xml:space="preserve">он не </w:t>
      </w:r>
      <w:r w:rsidRPr="00142361">
        <w:rPr>
          <w:rFonts w:ascii="Times New Roman" w:hAnsi="Times New Roman" w:cs="Times New Roman"/>
          <w:sz w:val="24"/>
          <w:szCs w:val="24"/>
        </w:rPr>
        <w:t xml:space="preserve">жил в нашем доме, а большую часть времени, когда он действительно бывал здесь, мой отец или его мать тоже находились в доме. Но мы оставались наедине пару раз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42361">
        <w:rPr>
          <w:rFonts w:ascii="Times New Roman" w:hAnsi="Times New Roman" w:cs="Times New Roman"/>
          <w:sz w:val="24"/>
          <w:szCs w:val="24"/>
        </w:rPr>
        <w:t xml:space="preserve"> некоторые моменты были хорошими, некоторые нет.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 xml:space="preserve">Хороший момент произошёл незадолго после свадьбы. Это случилось в полночь или в два часа ночи, </w:t>
      </w:r>
      <w:r>
        <w:rPr>
          <w:rFonts w:ascii="Times New Roman" w:hAnsi="Times New Roman" w:cs="Times New Roman"/>
          <w:sz w:val="24"/>
          <w:szCs w:val="24"/>
        </w:rPr>
        <w:t xml:space="preserve">ну </w:t>
      </w:r>
      <w:r w:rsidRPr="00142361">
        <w:rPr>
          <w:rFonts w:ascii="Times New Roman" w:hAnsi="Times New Roman" w:cs="Times New Roman"/>
          <w:sz w:val="24"/>
          <w:szCs w:val="24"/>
        </w:rPr>
        <w:t>или около того, я не могла заснуть. Может быть, это из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142361">
        <w:rPr>
          <w:rFonts w:ascii="Times New Roman" w:hAnsi="Times New Roman" w:cs="Times New Roman"/>
          <w:sz w:val="24"/>
          <w:szCs w:val="24"/>
        </w:rPr>
        <w:t>за фильма ужасов, который я, как полная идиотка, попыталась посмотреть в одиночестве, а может быть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42361">
        <w:rPr>
          <w:rFonts w:ascii="Times New Roman" w:hAnsi="Times New Roman" w:cs="Times New Roman"/>
          <w:sz w:val="24"/>
          <w:szCs w:val="24"/>
        </w:rPr>
        <w:t xml:space="preserve"> у меня в голове просто было много мыслей о том, что мой отец женился. Чтобы это не было, я шла за во</w:t>
      </w:r>
      <w:r>
        <w:rPr>
          <w:rFonts w:ascii="Times New Roman" w:hAnsi="Times New Roman" w:cs="Times New Roman"/>
          <w:sz w:val="24"/>
          <w:szCs w:val="24"/>
        </w:rPr>
        <w:t>дой на кухню, когда услышала эти звуки</w:t>
      </w:r>
      <w:r w:rsidRPr="00142361">
        <w:rPr>
          <w:rFonts w:ascii="Times New Roman" w:hAnsi="Times New Roman" w:cs="Times New Roman"/>
          <w:sz w:val="24"/>
          <w:szCs w:val="24"/>
        </w:rPr>
        <w:t>.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 xml:space="preserve">Сначала, я испугалась. </w:t>
      </w:r>
      <w:r>
        <w:rPr>
          <w:rFonts w:ascii="Times New Roman" w:hAnsi="Times New Roman" w:cs="Times New Roman"/>
          <w:sz w:val="24"/>
          <w:szCs w:val="24"/>
        </w:rPr>
        <w:t>Он</w:t>
      </w:r>
      <w:r w:rsidRPr="00142361">
        <w:rPr>
          <w:rFonts w:ascii="Times New Roman" w:hAnsi="Times New Roman" w:cs="Times New Roman"/>
          <w:sz w:val="24"/>
          <w:szCs w:val="24"/>
        </w:rPr>
        <w:t xml:space="preserve">и были похожи на первобытное и грубое рычание, </w:t>
      </w:r>
      <w:r>
        <w:rPr>
          <w:rFonts w:ascii="Times New Roman" w:hAnsi="Times New Roman" w:cs="Times New Roman"/>
          <w:sz w:val="24"/>
          <w:szCs w:val="24"/>
        </w:rPr>
        <w:t xml:space="preserve">потом </w:t>
      </w:r>
      <w:r w:rsidRPr="00142361">
        <w:rPr>
          <w:rFonts w:ascii="Times New Roman" w:hAnsi="Times New Roman" w:cs="Times New Roman"/>
          <w:sz w:val="24"/>
          <w:szCs w:val="24"/>
        </w:rPr>
        <w:t xml:space="preserve">я услышала </w:t>
      </w:r>
      <w:r>
        <w:rPr>
          <w:rFonts w:ascii="Times New Roman" w:hAnsi="Times New Roman" w:cs="Times New Roman"/>
          <w:sz w:val="24"/>
          <w:szCs w:val="24"/>
        </w:rPr>
        <w:t>звуки</w:t>
      </w:r>
      <w:r w:rsidRPr="00142361">
        <w:rPr>
          <w:rFonts w:ascii="Times New Roman" w:hAnsi="Times New Roman" w:cs="Times New Roman"/>
          <w:sz w:val="24"/>
          <w:szCs w:val="24"/>
        </w:rPr>
        <w:t>, как будто кто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142361">
        <w:rPr>
          <w:rFonts w:ascii="Times New Roman" w:hAnsi="Times New Roman" w:cs="Times New Roman"/>
          <w:sz w:val="24"/>
          <w:szCs w:val="24"/>
        </w:rPr>
        <w:t xml:space="preserve">то дрался. Я схватила одну из клюшек из папиной сумки для гольфа, которая стояла около стены в прихожей, и спустилась на нижний этаж, где находился тренажерный зал. И вот, 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142361">
        <w:rPr>
          <w:rFonts w:ascii="Times New Roman" w:hAnsi="Times New Roman" w:cs="Times New Roman"/>
          <w:sz w:val="24"/>
          <w:szCs w:val="24"/>
        </w:rPr>
        <w:t>огда я увидела его.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 xml:space="preserve">Ченнинг был без рубашки, красивый и агрессивный. </w:t>
      </w:r>
      <w:r>
        <w:rPr>
          <w:rFonts w:ascii="Times New Roman" w:hAnsi="Times New Roman" w:cs="Times New Roman"/>
          <w:sz w:val="24"/>
          <w:szCs w:val="24"/>
        </w:rPr>
        <w:t xml:space="preserve">На нем </w:t>
      </w:r>
      <w:r w:rsidRPr="00142361">
        <w:rPr>
          <w:rFonts w:ascii="Times New Roman" w:hAnsi="Times New Roman" w:cs="Times New Roman"/>
          <w:sz w:val="24"/>
          <w:szCs w:val="24"/>
        </w:rPr>
        <w:t xml:space="preserve">были боксерские перчатки и, когда он пригнулся, а затем ударил по тяжёлому мешку, висящему на цепи на потолке, моё </w:t>
      </w:r>
      <w:r w:rsidRPr="00142361">
        <w:rPr>
          <w:rFonts w:ascii="Times New Roman" w:hAnsi="Times New Roman" w:cs="Times New Roman"/>
          <w:sz w:val="24"/>
          <w:szCs w:val="24"/>
        </w:rPr>
        <w:lastRenderedPageBreak/>
        <w:t xml:space="preserve">дыхание замерло. Его мышцы перекатывались, его челюсти сжимались крепче, и он рычал, как дикий зверь, </w:t>
      </w:r>
      <w:r>
        <w:rPr>
          <w:rFonts w:ascii="Times New Roman" w:hAnsi="Times New Roman" w:cs="Times New Roman"/>
          <w:sz w:val="24"/>
          <w:szCs w:val="24"/>
        </w:rPr>
        <w:t>когда снова и снова бил по нему.</w:t>
      </w:r>
      <w:r w:rsidRPr="001423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142361">
        <w:rPr>
          <w:rFonts w:ascii="Times New Roman" w:hAnsi="Times New Roman" w:cs="Times New Roman"/>
          <w:sz w:val="24"/>
          <w:szCs w:val="24"/>
        </w:rPr>
        <w:t>от лился по его прекрасному телу.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 xml:space="preserve">Тогда он не заметил меня. И, Слава Богу. Он не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142361">
        <w:rPr>
          <w:rFonts w:ascii="Times New Roman" w:hAnsi="Times New Roman" w:cs="Times New Roman"/>
          <w:sz w:val="24"/>
          <w:szCs w:val="24"/>
        </w:rPr>
        <w:t>видел моё покрасневш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142361">
        <w:rPr>
          <w:rFonts w:ascii="Times New Roman" w:hAnsi="Times New Roman" w:cs="Times New Roman"/>
          <w:sz w:val="24"/>
          <w:szCs w:val="24"/>
        </w:rPr>
        <w:t xml:space="preserve">е лицо, приоткрытые губы и дикий, горячий взгляд.  Он не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142361">
        <w:rPr>
          <w:rFonts w:ascii="Times New Roman" w:hAnsi="Times New Roman" w:cs="Times New Roman"/>
          <w:sz w:val="24"/>
          <w:szCs w:val="24"/>
        </w:rPr>
        <w:t>видел, как затвердели мои соски под тонкой футболкой или как мои ноги сжались вместе, когда мокрое тепло между ними, вероятно, оставило пятно на моих пижамных штанах.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>Второй раз, когда мы остались наедине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42361">
        <w:rPr>
          <w:rFonts w:ascii="Times New Roman" w:hAnsi="Times New Roman" w:cs="Times New Roman"/>
          <w:sz w:val="24"/>
          <w:szCs w:val="24"/>
        </w:rPr>
        <w:t xml:space="preserve"> было не так приятно. Ни на чёртову секунду. </w:t>
      </w:r>
      <w:r>
        <w:rPr>
          <w:rFonts w:ascii="Times New Roman" w:hAnsi="Times New Roman" w:cs="Times New Roman"/>
          <w:sz w:val="24"/>
          <w:szCs w:val="24"/>
        </w:rPr>
        <w:t>Хотя</w:t>
      </w:r>
      <w:r w:rsidRPr="00142361">
        <w:rPr>
          <w:rFonts w:ascii="Times New Roman" w:hAnsi="Times New Roman" w:cs="Times New Roman"/>
          <w:sz w:val="24"/>
          <w:szCs w:val="24"/>
        </w:rPr>
        <w:t xml:space="preserve"> он увидел меня тогда. </w:t>
      </w:r>
      <w:r>
        <w:rPr>
          <w:rFonts w:ascii="Times New Roman" w:hAnsi="Times New Roman" w:cs="Times New Roman"/>
          <w:sz w:val="24"/>
          <w:szCs w:val="24"/>
        </w:rPr>
        <w:t>Но я</w:t>
      </w:r>
      <w:r w:rsidRPr="00142361">
        <w:rPr>
          <w:rFonts w:ascii="Times New Roman" w:hAnsi="Times New Roman" w:cs="Times New Roman"/>
          <w:sz w:val="24"/>
          <w:szCs w:val="24"/>
        </w:rPr>
        <w:t xml:space="preserve"> хотела провалиться сквозь землю. Или, по крайней мере, я думала, что хотела сделать это.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z w:val="24"/>
          <w:szCs w:val="24"/>
        </w:rPr>
        <w:t xml:space="preserve">пока училась в школе </w:t>
      </w:r>
      <w:r w:rsidRPr="00142361">
        <w:rPr>
          <w:rFonts w:ascii="Times New Roman" w:hAnsi="Times New Roman" w:cs="Times New Roman"/>
          <w:sz w:val="24"/>
          <w:szCs w:val="24"/>
        </w:rPr>
        <w:t>никогда много не пила и не тусовалась, но, по какой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142361">
        <w:rPr>
          <w:rFonts w:ascii="Times New Roman" w:hAnsi="Times New Roman" w:cs="Times New Roman"/>
          <w:sz w:val="24"/>
          <w:szCs w:val="24"/>
        </w:rPr>
        <w:t xml:space="preserve">то причине, когда Эми устроила вечеринку в честь выпускного вечера, потому что её родители уехали, </w:t>
      </w:r>
      <w:proofErr w:type="gramStart"/>
      <w:r w:rsidRPr="00142361">
        <w:rPr>
          <w:rFonts w:ascii="Times New Roman" w:hAnsi="Times New Roman" w:cs="Times New Roman"/>
          <w:sz w:val="24"/>
          <w:szCs w:val="24"/>
        </w:rPr>
        <w:t>я  как</w:t>
      </w:r>
      <w:proofErr w:type="gramEnd"/>
      <w:r w:rsidRPr="00142361">
        <w:rPr>
          <w:rFonts w:ascii="Times New Roman" w:hAnsi="Times New Roman" w:cs="Times New Roman"/>
          <w:sz w:val="24"/>
          <w:szCs w:val="24"/>
        </w:rPr>
        <w:t xml:space="preserve"> будто сошла с ума. Я даже не помнила, каким был мой первый напиток, второй, или сотый после этого, потому что всё </w:t>
      </w:r>
      <w:r>
        <w:rPr>
          <w:rFonts w:ascii="Times New Roman" w:hAnsi="Times New Roman" w:cs="Times New Roman"/>
          <w:sz w:val="24"/>
          <w:szCs w:val="24"/>
        </w:rPr>
        <w:t>пере</w:t>
      </w:r>
      <w:r w:rsidRPr="00142361">
        <w:rPr>
          <w:rFonts w:ascii="Times New Roman" w:hAnsi="Times New Roman" w:cs="Times New Roman"/>
          <w:sz w:val="24"/>
          <w:szCs w:val="24"/>
        </w:rPr>
        <w:t>путалось. Я помню</w:t>
      </w:r>
      <w:r>
        <w:rPr>
          <w:rFonts w:ascii="Times New Roman" w:hAnsi="Times New Roman" w:cs="Times New Roman"/>
          <w:sz w:val="24"/>
          <w:szCs w:val="24"/>
        </w:rPr>
        <w:t xml:space="preserve"> момент</w:t>
      </w:r>
      <w:r w:rsidRPr="001423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как</w:t>
      </w:r>
      <w:r w:rsidRPr="00142361">
        <w:rPr>
          <w:rFonts w:ascii="Times New Roman" w:hAnsi="Times New Roman" w:cs="Times New Roman"/>
          <w:sz w:val="24"/>
          <w:szCs w:val="24"/>
        </w:rPr>
        <w:t xml:space="preserve"> какой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142361">
        <w:rPr>
          <w:rFonts w:ascii="Times New Roman" w:hAnsi="Times New Roman" w:cs="Times New Roman"/>
          <w:sz w:val="24"/>
          <w:szCs w:val="24"/>
        </w:rPr>
        <w:t>то парень, с которым я никогда не общалась, предложил отвезти меня домой, а в другой ужасной вспышке памяти я пыталась сказать ему, что не хочу его целовать, когда он попытался приставать ко мне по дороге.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>Но после этого мо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1423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воспоминания</w:t>
      </w:r>
      <w:r w:rsidRPr="00142361">
        <w:rPr>
          <w:rFonts w:ascii="Times New Roman" w:hAnsi="Times New Roman" w:cs="Times New Roman"/>
          <w:sz w:val="24"/>
          <w:szCs w:val="24"/>
        </w:rPr>
        <w:t xml:space="preserve"> был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142361">
        <w:rPr>
          <w:rFonts w:ascii="Times New Roman" w:hAnsi="Times New Roman" w:cs="Times New Roman"/>
          <w:sz w:val="24"/>
          <w:szCs w:val="24"/>
        </w:rPr>
        <w:t xml:space="preserve"> довольно ясн</w:t>
      </w:r>
      <w:r>
        <w:rPr>
          <w:rFonts w:ascii="Times New Roman" w:hAnsi="Times New Roman" w:cs="Times New Roman"/>
          <w:sz w:val="24"/>
          <w:szCs w:val="24"/>
        </w:rPr>
        <w:t>ыми</w:t>
      </w:r>
      <w:r w:rsidRPr="00142361">
        <w:rPr>
          <w:rFonts w:ascii="Times New Roman" w:hAnsi="Times New Roman" w:cs="Times New Roman"/>
          <w:sz w:val="24"/>
          <w:szCs w:val="24"/>
        </w:rPr>
        <w:t>.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 xml:space="preserve">Ченнинг почти сорвал дверь машины с петель, когда распахнул её. </w:t>
      </w:r>
      <w:r>
        <w:rPr>
          <w:rFonts w:ascii="Times New Roman" w:hAnsi="Times New Roman" w:cs="Times New Roman"/>
          <w:sz w:val="24"/>
          <w:szCs w:val="24"/>
        </w:rPr>
        <w:t xml:space="preserve">От воспоминаний, как </w:t>
      </w:r>
      <w:r w:rsidRPr="00142361">
        <w:rPr>
          <w:rFonts w:ascii="Times New Roman" w:hAnsi="Times New Roman" w:cs="Times New Roman"/>
          <w:sz w:val="24"/>
          <w:szCs w:val="24"/>
        </w:rPr>
        <w:t>сильные, мощные руки заскользили по мне и вынули из машины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423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142361">
        <w:rPr>
          <w:rFonts w:ascii="Times New Roman" w:hAnsi="Times New Roman" w:cs="Times New Roman"/>
          <w:sz w:val="24"/>
          <w:szCs w:val="24"/>
        </w:rPr>
        <w:t xml:space="preserve"> задыха</w:t>
      </w:r>
      <w:r>
        <w:rPr>
          <w:rFonts w:ascii="Times New Roman" w:hAnsi="Times New Roman" w:cs="Times New Roman"/>
          <w:sz w:val="24"/>
          <w:szCs w:val="24"/>
        </w:rPr>
        <w:t>ла</w:t>
      </w:r>
      <w:r w:rsidRPr="00142361">
        <w:rPr>
          <w:rFonts w:ascii="Times New Roman" w:hAnsi="Times New Roman" w:cs="Times New Roman"/>
          <w:sz w:val="24"/>
          <w:szCs w:val="24"/>
        </w:rPr>
        <w:t xml:space="preserve">сь. Он посадил меня, взял бейсбольную биту и бросился обратно к парню в машине. 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 xml:space="preserve">— Ты. Уедешь. Отсюда. Прямо. </w:t>
      </w:r>
      <w:proofErr w:type="spellStart"/>
      <w:r w:rsidRPr="00142361">
        <w:rPr>
          <w:rFonts w:ascii="Times New Roman" w:hAnsi="Times New Roman" w:cs="Times New Roman"/>
          <w:sz w:val="24"/>
          <w:szCs w:val="24"/>
        </w:rPr>
        <w:t>Бл</w:t>
      </w:r>
      <w:proofErr w:type="spellEnd"/>
      <w:r w:rsidR="009A7A53">
        <w:rPr>
          <w:rFonts w:ascii="Times New Roman" w:hAnsi="Times New Roman" w:cs="Times New Roman"/>
          <w:sz w:val="24"/>
          <w:szCs w:val="24"/>
        </w:rPr>
        <w:t>*</w:t>
      </w:r>
      <w:proofErr w:type="spellStart"/>
      <w:r w:rsidR="009A7A53">
        <w:rPr>
          <w:rFonts w:ascii="Times New Roman" w:hAnsi="Times New Roman" w:cs="Times New Roman"/>
          <w:sz w:val="24"/>
          <w:szCs w:val="24"/>
        </w:rPr>
        <w:t>д</w:t>
      </w:r>
      <w:r w:rsidRPr="00142361">
        <w:rPr>
          <w:rFonts w:ascii="Times New Roman" w:hAnsi="Times New Roman" w:cs="Times New Roman"/>
          <w:sz w:val="24"/>
          <w:szCs w:val="24"/>
        </w:rPr>
        <w:t>ь</w:t>
      </w:r>
      <w:proofErr w:type="spellEnd"/>
      <w:r w:rsidRPr="00142361">
        <w:rPr>
          <w:rFonts w:ascii="Times New Roman" w:hAnsi="Times New Roman" w:cs="Times New Roman"/>
          <w:sz w:val="24"/>
          <w:szCs w:val="24"/>
        </w:rPr>
        <w:t>. Сейчас.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01781">
        <w:rPr>
          <w:rFonts w:ascii="Times New Roman" w:hAnsi="Times New Roman" w:cs="Times New Roman"/>
          <w:sz w:val="24"/>
          <w:szCs w:val="24"/>
        </w:rPr>
        <w:t>Будучи</w:t>
      </w:r>
      <w:r w:rsidRPr="00142361">
        <w:rPr>
          <w:rFonts w:ascii="Times New Roman" w:hAnsi="Times New Roman" w:cs="Times New Roman"/>
          <w:sz w:val="24"/>
          <w:szCs w:val="24"/>
        </w:rPr>
        <w:t xml:space="preserve"> придурком, парень, хотя бы, имел мозги, поэтому он завел машину и свалил как можно скорее. Ченнинг всё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142361">
        <w:rPr>
          <w:rFonts w:ascii="Times New Roman" w:hAnsi="Times New Roman" w:cs="Times New Roman"/>
          <w:sz w:val="24"/>
          <w:szCs w:val="24"/>
        </w:rPr>
        <w:t xml:space="preserve">таки открыл одно из окон своей машины и включил свет в салоне. 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>— Ченнинг, я</w:t>
      </w:r>
      <w:r>
        <w:rPr>
          <w:rFonts w:ascii="Times New Roman" w:hAnsi="Times New Roman" w:cs="Times New Roman"/>
          <w:sz w:val="24"/>
          <w:szCs w:val="24"/>
        </w:rPr>
        <w:t>…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 xml:space="preserve">— Ты в порядке? —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142361">
        <w:rPr>
          <w:rFonts w:ascii="Times New Roman" w:hAnsi="Times New Roman" w:cs="Times New Roman"/>
          <w:sz w:val="24"/>
          <w:szCs w:val="24"/>
        </w:rPr>
        <w:t>ро</w:t>
      </w:r>
      <w:r>
        <w:rPr>
          <w:rFonts w:ascii="Times New Roman" w:hAnsi="Times New Roman" w:cs="Times New Roman"/>
          <w:sz w:val="24"/>
          <w:szCs w:val="24"/>
        </w:rPr>
        <w:t>изнёс</w:t>
      </w:r>
      <w:r w:rsidRPr="00142361">
        <w:rPr>
          <w:rFonts w:ascii="Times New Roman" w:hAnsi="Times New Roman" w:cs="Times New Roman"/>
          <w:sz w:val="24"/>
          <w:szCs w:val="24"/>
        </w:rPr>
        <w:t xml:space="preserve"> он своим  грубым, глубоким, бархатистым голосом, который заставил мою кожу гореть ещё до того, как он укутал меня в свои объятия. Как он это делал? Забудьте </w:t>
      </w:r>
      <w:r>
        <w:rPr>
          <w:rFonts w:ascii="Times New Roman" w:hAnsi="Times New Roman" w:cs="Times New Roman"/>
          <w:sz w:val="24"/>
          <w:szCs w:val="24"/>
        </w:rPr>
        <w:t xml:space="preserve">про </w:t>
      </w:r>
      <w:r w:rsidRPr="00142361">
        <w:rPr>
          <w:rFonts w:ascii="Times New Roman" w:hAnsi="Times New Roman" w:cs="Times New Roman"/>
          <w:sz w:val="24"/>
          <w:szCs w:val="24"/>
        </w:rPr>
        <w:t>бабочек. В моём животе носились космические корабли.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>— Спасибо, — пробормотала я. Глядя в его глаза в темноте ночной дороги, я просто плавилась от этого взгляда. Я потерялась в этих глазах и безумных, совершенно неправильных, совершенно неуместных мыслях о нём, которые в тот момент устремились на поверхность. Я была уверена, что даже подалась вперёд с безумным намерением поцеловать его, когда вдруг, всё, что я выпила в тот вечер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42361">
        <w:rPr>
          <w:rFonts w:ascii="Times New Roman" w:hAnsi="Times New Roman" w:cs="Times New Roman"/>
          <w:sz w:val="24"/>
          <w:szCs w:val="24"/>
        </w:rPr>
        <w:t xml:space="preserve"> решило вернуться и сказать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142361">
        <w:rPr>
          <w:rFonts w:ascii="Times New Roman" w:hAnsi="Times New Roman" w:cs="Times New Roman"/>
          <w:sz w:val="24"/>
          <w:szCs w:val="24"/>
        </w:rPr>
        <w:t>привет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142361">
        <w:rPr>
          <w:rFonts w:ascii="Times New Roman" w:hAnsi="Times New Roman" w:cs="Times New Roman"/>
          <w:sz w:val="24"/>
          <w:szCs w:val="24"/>
        </w:rPr>
        <w:t>.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>Мне хотелось умереть. Во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142361">
        <w:rPr>
          <w:rFonts w:ascii="Times New Roman" w:hAnsi="Times New Roman" w:cs="Times New Roman"/>
          <w:sz w:val="24"/>
          <w:szCs w:val="24"/>
        </w:rPr>
        <w:t xml:space="preserve">первых, потому что он был мои рыцарем в сияющих доспехах, который держал мои волосы, пока меня рвало прямо </w:t>
      </w:r>
      <w:r>
        <w:rPr>
          <w:rFonts w:ascii="Times New Roman" w:hAnsi="Times New Roman" w:cs="Times New Roman"/>
          <w:sz w:val="24"/>
          <w:szCs w:val="24"/>
        </w:rPr>
        <w:t>на</w:t>
      </w:r>
      <w:r w:rsidRPr="00142361">
        <w:rPr>
          <w:rFonts w:ascii="Times New Roman" w:hAnsi="Times New Roman" w:cs="Times New Roman"/>
          <w:sz w:val="24"/>
          <w:szCs w:val="24"/>
        </w:rPr>
        <w:t xml:space="preserve"> живую изгородь рядом с домом моего отца. 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>— Сейчас всё пройдёт, ребёнок, — прошептал он, поглаживая мою спину, пока я опустошала свой желудок в гортензии. — Просто выпусти  всё наружу. Какого черта ты напилась?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>— Не называй меня так, — пробормотала я.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 xml:space="preserve">— Как, ребенком? —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142361">
        <w:rPr>
          <w:rFonts w:ascii="Times New Roman" w:hAnsi="Times New Roman" w:cs="Times New Roman"/>
          <w:sz w:val="24"/>
          <w:szCs w:val="24"/>
        </w:rPr>
        <w:t>хмыльнулся Ченнинг, от чего мои коленки снова затряслись.</w:t>
      </w:r>
    </w:p>
    <w:p w:rsidR="00B87E5C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 xml:space="preserve">Я кивнула. 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 xml:space="preserve">— Ты можешь звать меня просто </w:t>
      </w:r>
      <w:proofErr w:type="spellStart"/>
      <w:r w:rsidRPr="00142361">
        <w:rPr>
          <w:rFonts w:ascii="Times New Roman" w:hAnsi="Times New Roman" w:cs="Times New Roman"/>
          <w:sz w:val="24"/>
          <w:szCs w:val="24"/>
        </w:rPr>
        <w:t>Эверли</w:t>
      </w:r>
      <w:proofErr w:type="spellEnd"/>
      <w:r w:rsidRPr="00142361">
        <w:rPr>
          <w:rFonts w:ascii="Times New Roman" w:hAnsi="Times New Roman" w:cs="Times New Roman"/>
          <w:sz w:val="24"/>
          <w:szCs w:val="24"/>
        </w:rPr>
        <w:t>?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>Он удерживал мой взгляд, пока его рука всё ещё поглаживала мою поясницу.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 xml:space="preserve">— И когда же я перестану быть такой глупой, —  пробормотала я, когда  мысли о том, что подростки бездарно проводят время, тратя его на вечеринки и алкоголь, вызвали у меня ещё один сухой рвотный позыв. 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>Ченнинг помог мне зайти в дом. Он убедился, что мой отец не проснулся. Он вытер мне лицо полотенцем и отнёс меня в кровать, а когда моя голова начала кружиться, он принёс мне стакан воды и помог его выпить. После той ночи он больше не называл меня ребёнком.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lastRenderedPageBreak/>
        <w:t>Он стал звать меня глупышкой.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>Здесь в доме, этим летним днём, я знала, что мы снова остались одни. Тара и Эми были снаружи, мой папа играл в гольф, а Кэтрин где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142361">
        <w:rPr>
          <w:rFonts w:ascii="Times New Roman" w:hAnsi="Times New Roman" w:cs="Times New Roman"/>
          <w:sz w:val="24"/>
          <w:szCs w:val="24"/>
        </w:rPr>
        <w:t xml:space="preserve">то устроила себе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142361">
        <w:rPr>
          <w:rFonts w:ascii="Times New Roman" w:hAnsi="Times New Roman" w:cs="Times New Roman"/>
          <w:sz w:val="24"/>
          <w:szCs w:val="24"/>
        </w:rPr>
        <w:t>счастливый часок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142361">
        <w:rPr>
          <w:rFonts w:ascii="Times New Roman" w:hAnsi="Times New Roman" w:cs="Times New Roman"/>
          <w:sz w:val="24"/>
          <w:szCs w:val="24"/>
        </w:rPr>
        <w:t>. Я на цыпочках спустилась на нижний этаж, прислушиваясь к звукам его тренировки, но в спортзале был</w:t>
      </w:r>
      <w:r>
        <w:rPr>
          <w:rFonts w:ascii="Times New Roman" w:hAnsi="Times New Roman" w:cs="Times New Roman"/>
          <w:sz w:val="24"/>
          <w:szCs w:val="24"/>
        </w:rPr>
        <w:t>о темно,</w:t>
      </w:r>
      <w:r w:rsidRPr="00142361">
        <w:rPr>
          <w:rFonts w:ascii="Times New Roman" w:hAnsi="Times New Roman" w:cs="Times New Roman"/>
          <w:sz w:val="24"/>
          <w:szCs w:val="24"/>
        </w:rPr>
        <w:t xml:space="preserve"> и стояла полная тишина.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>Я нахмурилась и, нервно заламывая пальцы, пошла обратно через дом. А затем, я услышала это.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>Я застыла, в замешательстве наморщив лоб. Это звучало так, как будто Ченнинг тренировался, но я знала, что подвал был пуст. Затем я снова услышала звук, резко повернула голову и посмотрела на лестницу, ведущую на второй этаж. Звук доносился из моей комнаты, окна которой выходили на бассейн во дворе. Она находилась наверху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42361">
        <w:rPr>
          <w:rFonts w:ascii="Times New Roman" w:hAnsi="Times New Roman" w:cs="Times New Roman"/>
          <w:sz w:val="24"/>
          <w:szCs w:val="24"/>
        </w:rPr>
        <w:t xml:space="preserve"> в задней части дома.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>Мне стало любопытно. Нервничая, я тихонько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42361">
        <w:rPr>
          <w:rFonts w:ascii="Times New Roman" w:hAnsi="Times New Roman" w:cs="Times New Roman"/>
          <w:sz w:val="24"/>
          <w:szCs w:val="24"/>
        </w:rPr>
        <w:t xml:space="preserve"> на цыпочках поднялась вверх по лестнице, а затем прошла по коридору до двери спальни. Я хотела выяснить, что, чёрт возьми, он делал в моей спальне, но, когда я подошла ближе, то снова услышала </w:t>
      </w:r>
      <w:r>
        <w:rPr>
          <w:rFonts w:ascii="Times New Roman" w:hAnsi="Times New Roman" w:cs="Times New Roman"/>
          <w:sz w:val="24"/>
          <w:szCs w:val="24"/>
        </w:rPr>
        <w:t>звук</w:t>
      </w:r>
      <w:r w:rsidRPr="001423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42361">
        <w:rPr>
          <w:rFonts w:ascii="Times New Roman" w:hAnsi="Times New Roman" w:cs="Times New Roman"/>
          <w:sz w:val="24"/>
          <w:szCs w:val="24"/>
        </w:rPr>
        <w:t xml:space="preserve"> тяжёлое бормотание исходило из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142361">
        <w:rPr>
          <w:rFonts w:ascii="Times New Roman" w:hAnsi="Times New Roman" w:cs="Times New Roman"/>
          <w:sz w:val="24"/>
          <w:szCs w:val="24"/>
        </w:rPr>
        <w:t>за двери моей спальни.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 xml:space="preserve">Я тяжело сглотнула, подошла поближе, заглянула в щель полузакрытой двери, и </w:t>
      </w:r>
      <w:r>
        <w:rPr>
          <w:rFonts w:ascii="Times New Roman" w:hAnsi="Times New Roman" w:cs="Times New Roman"/>
          <w:sz w:val="24"/>
          <w:szCs w:val="24"/>
        </w:rPr>
        <w:t xml:space="preserve">чуть не </w:t>
      </w:r>
      <w:r w:rsidRPr="00142361">
        <w:rPr>
          <w:rFonts w:ascii="Times New Roman" w:hAnsi="Times New Roman" w:cs="Times New Roman"/>
          <w:sz w:val="24"/>
          <w:szCs w:val="24"/>
        </w:rPr>
        <w:t>закричала.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>В моей спальне у окна, почти полностью скрытый занавесками, стоял мой сводный брат и медленно поглаживал свой член, глядя в окно.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>Мои глаза почти вылезли из орбит, и мне пришлось закрыть рот рукой, чтобы подавить вздох. Мой разум пошатнулся, я не могла остановить себя, поэтому смотрела, как он медленно перемещает руку вверх и вниз по стволу своего огромного пульсирующего члена. Он смотрел из окна на бассейн и тихо кряхтел, поглаживая его. И впервые через меня прошла волна зелёной зависти, когда я подумала о двух своих подругах в бикини. Я имею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2361">
        <w:rPr>
          <w:rFonts w:ascii="Times New Roman" w:hAnsi="Times New Roman" w:cs="Times New Roman"/>
          <w:sz w:val="24"/>
          <w:szCs w:val="24"/>
        </w:rPr>
        <w:t>виду, Ченнинг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2361">
        <w:rPr>
          <w:rFonts w:ascii="Times New Roman" w:hAnsi="Times New Roman" w:cs="Times New Roman"/>
          <w:sz w:val="24"/>
          <w:szCs w:val="24"/>
        </w:rPr>
        <w:t>однозначно за кем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142361">
        <w:rPr>
          <w:rFonts w:ascii="Times New Roman" w:hAnsi="Times New Roman" w:cs="Times New Roman"/>
          <w:sz w:val="24"/>
          <w:szCs w:val="24"/>
        </w:rPr>
        <w:t>то наблюдал, верно?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Пусть не сразу, но</w:t>
      </w:r>
      <w:r w:rsidRPr="00142361">
        <w:rPr>
          <w:rFonts w:ascii="Times New Roman" w:hAnsi="Times New Roman" w:cs="Times New Roman"/>
          <w:sz w:val="24"/>
          <w:szCs w:val="24"/>
        </w:rPr>
        <w:t xml:space="preserve"> меня осенило. Мои подруги сидели снаружи за кругл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142361">
        <w:rPr>
          <w:rFonts w:ascii="Times New Roman" w:hAnsi="Times New Roman" w:cs="Times New Roman"/>
          <w:sz w:val="24"/>
          <w:szCs w:val="24"/>
        </w:rPr>
        <w:t>м столом на веранде, под большим зонтом. Он не мог видеть их из окна моей спальни. Что означало...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>Осознание сбило меня, как удар в сердце: Ченнинг смотрел на меня.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>Моё сердце бешено колотилось, я чуть прикусила нижнюю губу и снова посмотрела через щель в двери, пристально рассматривая его толстый член, торчащий из ширинки. Когда я пригляделась внимательнее, то вдруг заметила, что поглажива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1423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свой член</w:t>
      </w:r>
      <w:r w:rsidRPr="0014236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он чем-то обернул </w:t>
      </w:r>
      <w:r w:rsidRPr="00142361">
        <w:rPr>
          <w:rFonts w:ascii="Times New Roman" w:hAnsi="Times New Roman" w:cs="Times New Roman"/>
          <w:sz w:val="24"/>
          <w:szCs w:val="24"/>
        </w:rPr>
        <w:t>его. Мои глаза расширились, когда я поняла, что это были трусики, а потом я чуть не ахнула вслух, когда поняла ещё кое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142361">
        <w:rPr>
          <w:rFonts w:ascii="Times New Roman" w:hAnsi="Times New Roman" w:cs="Times New Roman"/>
          <w:sz w:val="24"/>
          <w:szCs w:val="24"/>
        </w:rPr>
        <w:t>что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142361">
        <w:rPr>
          <w:rFonts w:ascii="Times New Roman" w:hAnsi="Times New Roman" w:cs="Times New Roman"/>
          <w:sz w:val="24"/>
          <w:szCs w:val="24"/>
        </w:rPr>
        <w:t xml:space="preserve"> в этом доме жили две женщины, и я была уверена, что только у меня были красные кружевные трусики</w:t>
      </w: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142361">
        <w:rPr>
          <w:rFonts w:ascii="Times New Roman" w:hAnsi="Times New Roman" w:cs="Times New Roman"/>
          <w:sz w:val="24"/>
          <w:szCs w:val="24"/>
        </w:rPr>
        <w:t>стринги</w:t>
      </w:r>
      <w:proofErr w:type="spellEnd"/>
      <w:r w:rsidRPr="00142361">
        <w:rPr>
          <w:rFonts w:ascii="Times New Roman" w:hAnsi="Times New Roman" w:cs="Times New Roman"/>
          <w:sz w:val="24"/>
          <w:szCs w:val="24"/>
        </w:rPr>
        <w:t>, которые я прятала глубоко в своём ящике для нижнего белья.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>Ченнинг, мой сводный брат, поглаживал свой большой член моими трусиками и наблюдал за мной. Я почувствовала толчок тепла и вцепилась в свою руку, ощутив, как яростный пульс забился в моих ушах, пока я наблюдала за ним.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 xml:space="preserve">— </w:t>
      </w:r>
      <w:proofErr w:type="spellStart"/>
      <w:r w:rsidRPr="00142361">
        <w:rPr>
          <w:rFonts w:ascii="Times New Roman" w:hAnsi="Times New Roman" w:cs="Times New Roman"/>
          <w:sz w:val="24"/>
          <w:szCs w:val="24"/>
        </w:rPr>
        <w:t>Эверли</w:t>
      </w:r>
      <w:proofErr w:type="spellEnd"/>
      <w:r w:rsidRPr="00142361">
        <w:rPr>
          <w:rFonts w:ascii="Times New Roman" w:hAnsi="Times New Roman" w:cs="Times New Roman"/>
          <w:sz w:val="24"/>
          <w:szCs w:val="24"/>
        </w:rPr>
        <w:t>! Когда ты уже принесёшь эту воду?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z w:val="24"/>
          <w:szCs w:val="24"/>
        </w:rPr>
        <w:t>вздрогнула</w:t>
      </w:r>
      <w:r w:rsidRPr="00142361">
        <w:rPr>
          <w:rFonts w:ascii="Times New Roman" w:hAnsi="Times New Roman" w:cs="Times New Roman"/>
          <w:sz w:val="24"/>
          <w:szCs w:val="24"/>
        </w:rPr>
        <w:t>, когда Тара закричала снизу лестницы. Сначала я замерла, а затем так быстро и тихо, как только могла, побежала к лестнице и начала спускаться по ней, перепрыгивая одновременно через две ступеньки.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 xml:space="preserve">В тот вечер я не спала до глубокой ночи, думая о том, чему стала свидетелем. Каждый раз, </w:t>
      </w:r>
      <w:r>
        <w:rPr>
          <w:rFonts w:ascii="Times New Roman" w:hAnsi="Times New Roman" w:cs="Times New Roman"/>
          <w:sz w:val="24"/>
          <w:szCs w:val="24"/>
        </w:rPr>
        <w:t>оглядываясь</w:t>
      </w:r>
      <w:r w:rsidRPr="00142361">
        <w:rPr>
          <w:rFonts w:ascii="Times New Roman" w:hAnsi="Times New Roman" w:cs="Times New Roman"/>
          <w:sz w:val="24"/>
          <w:szCs w:val="24"/>
        </w:rPr>
        <w:t xml:space="preserve"> вокруг, я видела, как мой сводный брат дрочил свой член моими трусиками. Я ворочалась и не могла заснуть, пока, наконец, не достала красные кружевные </w:t>
      </w:r>
      <w:proofErr w:type="spellStart"/>
      <w:r w:rsidRPr="00142361">
        <w:rPr>
          <w:rFonts w:ascii="Times New Roman" w:hAnsi="Times New Roman" w:cs="Times New Roman"/>
          <w:sz w:val="24"/>
          <w:szCs w:val="24"/>
        </w:rPr>
        <w:t>стринги</w:t>
      </w:r>
      <w:proofErr w:type="spellEnd"/>
      <w:r w:rsidRPr="00142361">
        <w:rPr>
          <w:rFonts w:ascii="Times New Roman" w:hAnsi="Times New Roman" w:cs="Times New Roman"/>
          <w:sz w:val="24"/>
          <w:szCs w:val="24"/>
        </w:rPr>
        <w:t xml:space="preserve"> из своего ящика. Я тёрла ими свою мокрую киску, пока не кончила, </w:t>
      </w:r>
      <w:r>
        <w:rPr>
          <w:rFonts w:ascii="Times New Roman" w:hAnsi="Times New Roman" w:cs="Times New Roman"/>
          <w:sz w:val="24"/>
          <w:szCs w:val="24"/>
        </w:rPr>
        <w:t>потом я</w:t>
      </w:r>
      <w:r w:rsidRPr="00142361">
        <w:rPr>
          <w:rFonts w:ascii="Times New Roman" w:hAnsi="Times New Roman" w:cs="Times New Roman"/>
          <w:sz w:val="24"/>
          <w:szCs w:val="24"/>
        </w:rPr>
        <w:t xml:space="preserve"> заснула.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</w:p>
    <w:p w:rsidR="00B87E5C" w:rsidRDefault="00B87E5C" w:rsidP="00B87E5C">
      <w:pPr>
        <w:spacing w:after="2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>***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lastRenderedPageBreak/>
        <w:t>Я хотела его с того момента, как встретила.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>Я полюбила его с той ночи, когда он держал мои волосы в подворотне.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>И теперь, сегодня, я собиралась что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142361">
        <w:rPr>
          <w:rFonts w:ascii="Times New Roman" w:hAnsi="Times New Roman" w:cs="Times New Roman"/>
          <w:sz w:val="24"/>
          <w:szCs w:val="24"/>
        </w:rPr>
        <w:t>то с этим сделать.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</w:p>
    <w:p w:rsidR="00B87E5C" w:rsidRPr="00142361" w:rsidRDefault="00B87E5C" w:rsidP="00B87E5C">
      <w:pPr>
        <w:spacing w:after="2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3B19">
        <w:rPr>
          <w:rFonts w:ascii="Times New Roman" w:hAnsi="Times New Roman" w:cs="Times New Roman"/>
          <w:b/>
          <w:sz w:val="24"/>
          <w:szCs w:val="24"/>
        </w:rPr>
        <w:t>Глава 3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</w:p>
    <w:p w:rsidR="00B87E5C" w:rsidRPr="00B87E5C" w:rsidRDefault="00B87E5C" w:rsidP="00B87E5C">
      <w:pPr>
        <w:spacing w:after="20"/>
        <w:ind w:firstLine="567"/>
        <w:rPr>
          <w:rFonts w:ascii="Times New Roman" w:hAnsi="Times New Roman" w:cs="Times New Roman"/>
          <w:i/>
          <w:sz w:val="24"/>
          <w:szCs w:val="24"/>
        </w:rPr>
      </w:pPr>
      <w:r w:rsidRPr="00B87E5C">
        <w:rPr>
          <w:rFonts w:ascii="Times New Roman" w:hAnsi="Times New Roman" w:cs="Times New Roman"/>
          <w:i/>
          <w:sz w:val="24"/>
          <w:szCs w:val="24"/>
        </w:rPr>
        <w:t>Ченнинг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>Всю встречу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2361">
        <w:rPr>
          <w:rFonts w:ascii="Times New Roman" w:hAnsi="Times New Roman" w:cs="Times New Roman"/>
          <w:sz w:val="24"/>
          <w:szCs w:val="24"/>
        </w:rPr>
        <w:t>мой клиент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42361">
        <w:rPr>
          <w:rFonts w:ascii="Times New Roman" w:hAnsi="Times New Roman" w:cs="Times New Roman"/>
          <w:sz w:val="24"/>
          <w:szCs w:val="24"/>
        </w:rPr>
        <w:t xml:space="preserve"> нытик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Pr="00142361">
        <w:rPr>
          <w:rFonts w:ascii="Times New Roman" w:hAnsi="Times New Roman" w:cs="Times New Roman"/>
          <w:sz w:val="24"/>
          <w:szCs w:val="24"/>
        </w:rPr>
        <w:t xml:space="preserve"> плакса </w:t>
      </w:r>
      <w:r>
        <w:rPr>
          <w:rFonts w:ascii="Times New Roman" w:hAnsi="Times New Roman" w:cs="Times New Roman"/>
          <w:sz w:val="24"/>
          <w:szCs w:val="24"/>
        </w:rPr>
        <w:t>– причита</w:t>
      </w:r>
      <w:r w:rsidRPr="00142361">
        <w:rPr>
          <w:rFonts w:ascii="Times New Roman" w:hAnsi="Times New Roman" w:cs="Times New Roman"/>
          <w:sz w:val="24"/>
          <w:szCs w:val="24"/>
        </w:rPr>
        <w:t>л, оплакива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142361">
        <w:rPr>
          <w:rFonts w:ascii="Times New Roman" w:hAnsi="Times New Roman" w:cs="Times New Roman"/>
          <w:sz w:val="24"/>
          <w:szCs w:val="24"/>
        </w:rPr>
        <w:t xml:space="preserve"> свои дела. </w:t>
      </w:r>
      <w:r>
        <w:rPr>
          <w:rFonts w:ascii="Times New Roman" w:hAnsi="Times New Roman" w:cs="Times New Roman"/>
          <w:sz w:val="24"/>
          <w:szCs w:val="24"/>
        </w:rPr>
        <w:t>Симпатии к нему я не испытывал</w:t>
      </w:r>
      <w:r w:rsidRPr="00142361">
        <w:rPr>
          <w:rFonts w:ascii="Times New Roman" w:hAnsi="Times New Roman" w:cs="Times New Roman"/>
          <w:sz w:val="24"/>
          <w:szCs w:val="24"/>
        </w:rPr>
        <w:t>. Я имею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2361">
        <w:rPr>
          <w:rFonts w:ascii="Times New Roman" w:hAnsi="Times New Roman" w:cs="Times New Roman"/>
          <w:sz w:val="24"/>
          <w:szCs w:val="24"/>
        </w:rPr>
        <w:t xml:space="preserve">виду, у человека была большая семья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42361">
        <w:rPr>
          <w:rFonts w:ascii="Times New Roman" w:hAnsi="Times New Roman" w:cs="Times New Roman"/>
          <w:sz w:val="24"/>
          <w:szCs w:val="24"/>
        </w:rPr>
        <w:t xml:space="preserve"> милые, умные дети, которые  обожали его и эффектная, сексуальная жена, которая его любила. И он отбросил всё это прочь, чтобы последовать за своей секретаршей и их общей любовью к кокаину.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 xml:space="preserve">Что за </w:t>
      </w:r>
      <w:proofErr w:type="spellStart"/>
      <w:r w:rsidRPr="00142361">
        <w:rPr>
          <w:rFonts w:ascii="Times New Roman" w:hAnsi="Times New Roman" w:cs="Times New Roman"/>
          <w:sz w:val="24"/>
          <w:szCs w:val="24"/>
        </w:rPr>
        <w:t>чертов</w:t>
      </w:r>
      <w:proofErr w:type="spellEnd"/>
      <w:r w:rsidRPr="00142361">
        <w:rPr>
          <w:rFonts w:ascii="Times New Roman" w:hAnsi="Times New Roman" w:cs="Times New Roman"/>
          <w:sz w:val="24"/>
          <w:szCs w:val="24"/>
        </w:rPr>
        <w:t xml:space="preserve"> идиот.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 xml:space="preserve">Я хотел закричать на него, дернуть за галстук через стол и сказать ему, каким полным куском дерьма он был. Я хотел рассказать ему всё о своей семье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42361">
        <w:rPr>
          <w:rFonts w:ascii="Times New Roman" w:hAnsi="Times New Roman" w:cs="Times New Roman"/>
          <w:sz w:val="24"/>
          <w:szCs w:val="24"/>
        </w:rPr>
        <w:t xml:space="preserve"> пустой, в основном пьяной, карьеристке матери и веренице поистине страшных парней, которые встретились на её пути. Я хотел рассказать ему, что научился готовить в семь лет, потому что мама не собиралась этого делать. Или о том, как я научился драться, когда мне было восемь, потому что в </w:t>
      </w:r>
      <w:r>
        <w:rPr>
          <w:rFonts w:ascii="Times New Roman" w:hAnsi="Times New Roman" w:cs="Times New Roman"/>
          <w:sz w:val="24"/>
          <w:szCs w:val="24"/>
        </w:rPr>
        <w:t>то</w:t>
      </w:r>
      <w:r w:rsidRPr="00142361">
        <w:rPr>
          <w:rFonts w:ascii="Times New Roman" w:hAnsi="Times New Roman" w:cs="Times New Roman"/>
          <w:sz w:val="24"/>
          <w:szCs w:val="24"/>
        </w:rPr>
        <w:t xml:space="preserve"> время её парень хотел меня побить. 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у</w:t>
      </w:r>
      <w:r w:rsidRPr="00142361">
        <w:rPr>
          <w:rFonts w:ascii="Times New Roman" w:hAnsi="Times New Roman" w:cs="Times New Roman"/>
          <w:sz w:val="24"/>
          <w:szCs w:val="24"/>
        </w:rPr>
        <w:t xml:space="preserve"> этого парня всё было отлично, и он позволил своему собственному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142361">
        <w:rPr>
          <w:rFonts w:ascii="Times New Roman" w:hAnsi="Times New Roman" w:cs="Times New Roman"/>
          <w:sz w:val="24"/>
          <w:szCs w:val="24"/>
        </w:rPr>
        <w:t>эго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142361">
        <w:rPr>
          <w:rFonts w:ascii="Times New Roman" w:hAnsi="Times New Roman" w:cs="Times New Roman"/>
          <w:sz w:val="24"/>
          <w:szCs w:val="24"/>
        </w:rPr>
        <w:t xml:space="preserve"> сжечь всё это дотла.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>— Я имею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2361">
        <w:rPr>
          <w:rFonts w:ascii="Times New Roman" w:hAnsi="Times New Roman" w:cs="Times New Roman"/>
          <w:sz w:val="24"/>
          <w:szCs w:val="24"/>
        </w:rPr>
        <w:t>виду,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2361"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*</w:t>
      </w:r>
      <w:r w:rsidRPr="00142361">
        <w:rPr>
          <w:rFonts w:ascii="Times New Roman" w:hAnsi="Times New Roman" w:cs="Times New Roman"/>
          <w:sz w:val="24"/>
          <w:szCs w:val="24"/>
        </w:rPr>
        <w:t>й её, верно? Она должна была уехать из города. Она должна была поехать к своей сестре монашке!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2361"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*</w:t>
      </w:r>
      <w:r w:rsidRPr="00142361">
        <w:rPr>
          <w:rFonts w:ascii="Times New Roman" w:hAnsi="Times New Roman" w:cs="Times New Roman"/>
          <w:sz w:val="24"/>
          <w:szCs w:val="24"/>
        </w:rPr>
        <w:t>я она пришла домой пораньше?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>— Чтобы поймать с поличным, — говорит Джонсон, один из старших юристов Кена. Остальн</w:t>
      </w:r>
      <w:r>
        <w:rPr>
          <w:rFonts w:ascii="Times New Roman" w:hAnsi="Times New Roman" w:cs="Times New Roman"/>
          <w:sz w:val="24"/>
          <w:szCs w:val="24"/>
        </w:rPr>
        <w:t xml:space="preserve">ые, сидящие в </w:t>
      </w:r>
      <w:r w:rsidRPr="00142361">
        <w:rPr>
          <w:rFonts w:ascii="Times New Roman" w:hAnsi="Times New Roman" w:cs="Times New Roman"/>
          <w:sz w:val="24"/>
          <w:szCs w:val="24"/>
        </w:rPr>
        <w:t>комнат</w:t>
      </w:r>
      <w:r>
        <w:rPr>
          <w:rFonts w:ascii="Times New Roman" w:hAnsi="Times New Roman" w:cs="Times New Roman"/>
          <w:sz w:val="24"/>
          <w:szCs w:val="24"/>
        </w:rPr>
        <w:t>е,</w:t>
      </w:r>
      <w:r w:rsidRPr="001423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Pr="00142361">
        <w:rPr>
          <w:rFonts w:ascii="Times New Roman" w:hAnsi="Times New Roman" w:cs="Times New Roman"/>
          <w:sz w:val="24"/>
          <w:szCs w:val="24"/>
        </w:rPr>
        <w:t>смеялась.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2361">
        <w:rPr>
          <w:rFonts w:ascii="Times New Roman" w:hAnsi="Times New Roman" w:cs="Times New Roman"/>
          <w:sz w:val="24"/>
          <w:szCs w:val="24"/>
        </w:rPr>
        <w:t>хрен этих людей.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 xml:space="preserve">Работа в </w:t>
      </w: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142361">
        <w:rPr>
          <w:rFonts w:ascii="Times New Roman" w:hAnsi="Times New Roman" w:cs="Times New Roman"/>
          <w:sz w:val="24"/>
          <w:szCs w:val="24"/>
        </w:rPr>
        <w:t>Price</w:t>
      </w:r>
      <w:proofErr w:type="spellEnd"/>
      <w:r w:rsidRPr="0014236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42361">
        <w:rPr>
          <w:rFonts w:ascii="Times New Roman" w:hAnsi="Times New Roman" w:cs="Times New Roman"/>
          <w:sz w:val="24"/>
          <w:szCs w:val="24"/>
        </w:rPr>
        <w:t>Houghton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Pr="00142361">
        <w:rPr>
          <w:rFonts w:ascii="Times New Roman" w:hAnsi="Times New Roman" w:cs="Times New Roman"/>
          <w:sz w:val="24"/>
          <w:szCs w:val="24"/>
        </w:rPr>
        <w:t xml:space="preserve"> была слишком прибыльной, чтобы сказать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142361">
        <w:rPr>
          <w:rFonts w:ascii="Times New Roman" w:hAnsi="Times New Roman" w:cs="Times New Roman"/>
          <w:sz w:val="24"/>
          <w:szCs w:val="24"/>
        </w:rPr>
        <w:t>нет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142361">
        <w:rPr>
          <w:rFonts w:ascii="Times New Roman" w:hAnsi="Times New Roman" w:cs="Times New Roman"/>
          <w:sz w:val="24"/>
          <w:szCs w:val="24"/>
        </w:rPr>
        <w:t xml:space="preserve">. Огромные деньги, свой собственный офис и достаточно крупные корпоративные дела, чтобы сохранить своё имя востребованным в заголовках газет и полный банковский счёт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42361">
        <w:rPr>
          <w:rFonts w:ascii="Times New Roman" w:hAnsi="Times New Roman" w:cs="Times New Roman"/>
          <w:sz w:val="24"/>
          <w:szCs w:val="24"/>
        </w:rPr>
        <w:t xml:space="preserve"> очень хорошие вещи для молодого адвоката. Конечно, было несколько вещей, после которых я думал, </w:t>
      </w:r>
      <w:r>
        <w:rPr>
          <w:rFonts w:ascii="Times New Roman" w:hAnsi="Times New Roman" w:cs="Times New Roman"/>
          <w:sz w:val="24"/>
          <w:szCs w:val="24"/>
        </w:rPr>
        <w:t>зачем</w:t>
      </w:r>
      <w:r w:rsidRPr="00142361">
        <w:rPr>
          <w:rFonts w:ascii="Times New Roman" w:hAnsi="Times New Roman" w:cs="Times New Roman"/>
          <w:sz w:val="24"/>
          <w:szCs w:val="24"/>
        </w:rPr>
        <w:t xml:space="preserve"> вообще 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 w:rsidRPr="00142361">
        <w:rPr>
          <w:rFonts w:ascii="Times New Roman" w:hAnsi="Times New Roman" w:cs="Times New Roman"/>
          <w:sz w:val="24"/>
          <w:szCs w:val="24"/>
        </w:rPr>
        <w:t xml:space="preserve">взялся за эту работу. Одна из них, то что </w:t>
      </w: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142361">
        <w:rPr>
          <w:rFonts w:ascii="Times New Roman" w:hAnsi="Times New Roman" w:cs="Times New Roman"/>
          <w:sz w:val="24"/>
          <w:szCs w:val="24"/>
        </w:rPr>
        <w:t>Price</w:t>
      </w:r>
      <w:proofErr w:type="spellEnd"/>
      <w:r w:rsidRPr="0014236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42361">
        <w:rPr>
          <w:rFonts w:ascii="Times New Roman" w:hAnsi="Times New Roman" w:cs="Times New Roman"/>
          <w:sz w:val="24"/>
          <w:szCs w:val="24"/>
        </w:rPr>
        <w:t>Houghton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Pr="00142361">
        <w:rPr>
          <w:rFonts w:ascii="Times New Roman" w:hAnsi="Times New Roman" w:cs="Times New Roman"/>
          <w:sz w:val="24"/>
          <w:szCs w:val="24"/>
        </w:rPr>
        <w:t xml:space="preserve"> делал свой чёртов хлеб с маслом защищая такие куски дерьма, как тот, что сидел здесь сегодня. Более того они преуспевали не только в защите этих корпоративных жуликов, но и в наказании людей, которые пострадали от них в первую очередь. Чёрт, они уже говорили о стратегии,  которая опозорит бедную женщину этого парня, чтобы тот смог отобрать у неё деньги, которые должны были остаться </w:t>
      </w:r>
      <w:r>
        <w:rPr>
          <w:rFonts w:ascii="Times New Roman" w:hAnsi="Times New Roman" w:cs="Times New Roman"/>
          <w:sz w:val="24"/>
          <w:szCs w:val="24"/>
        </w:rPr>
        <w:t>у неё</w:t>
      </w:r>
      <w:r w:rsidRPr="00142361">
        <w:rPr>
          <w:rFonts w:ascii="Times New Roman" w:hAnsi="Times New Roman" w:cs="Times New Roman"/>
          <w:sz w:val="24"/>
          <w:szCs w:val="24"/>
        </w:rPr>
        <w:t>.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 xml:space="preserve">— </w:t>
      </w:r>
      <w:r w:rsidRPr="004C1C76">
        <w:rPr>
          <w:rFonts w:ascii="Times New Roman" w:hAnsi="Times New Roman" w:cs="Times New Roman"/>
          <w:sz w:val="24"/>
          <w:szCs w:val="24"/>
        </w:rPr>
        <w:t>Ченнинг</w:t>
      </w:r>
      <w:r w:rsidRPr="00142361">
        <w:rPr>
          <w:rFonts w:ascii="Times New Roman" w:hAnsi="Times New Roman" w:cs="Times New Roman"/>
          <w:sz w:val="24"/>
          <w:szCs w:val="24"/>
        </w:rPr>
        <w:t>.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>Я резко перевёл взгляд на Кена, а его стальные серые глаза посмотрели на меня.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>— Что думаешь, сын?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>Боже, чёрт побери, я ненавидел, когда он называл меня так.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>Кен не был моим отцом, а я уверен, что не был его сыном. Но это не мешало ему говорить обо всех тех возможностях, которые он от этого получил. Это б</w:t>
      </w:r>
      <w:r>
        <w:rPr>
          <w:rFonts w:ascii="Times New Roman" w:hAnsi="Times New Roman" w:cs="Times New Roman"/>
          <w:sz w:val="24"/>
          <w:szCs w:val="24"/>
        </w:rPr>
        <w:t>ыл</w:t>
      </w:r>
      <w:r w:rsidRPr="00142361">
        <w:rPr>
          <w:rFonts w:ascii="Times New Roman" w:hAnsi="Times New Roman" w:cs="Times New Roman"/>
          <w:sz w:val="24"/>
          <w:szCs w:val="24"/>
        </w:rPr>
        <w:t xml:space="preserve"> пункт номер два, </w:t>
      </w:r>
      <w:proofErr w:type="gramStart"/>
      <w:r w:rsidRPr="00142361">
        <w:rPr>
          <w:rFonts w:ascii="Times New Roman" w:hAnsi="Times New Roman" w:cs="Times New Roman"/>
          <w:sz w:val="24"/>
          <w:szCs w:val="24"/>
        </w:rPr>
        <w:t>о  котором</w:t>
      </w:r>
      <w:proofErr w:type="gramEnd"/>
      <w:r w:rsidRPr="00142361">
        <w:rPr>
          <w:rFonts w:ascii="Times New Roman" w:hAnsi="Times New Roman" w:cs="Times New Roman"/>
          <w:sz w:val="24"/>
          <w:szCs w:val="24"/>
        </w:rPr>
        <w:t xml:space="preserve"> я не знал, когда устраивался на эту работу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42361">
        <w:rPr>
          <w:rFonts w:ascii="Times New Roman" w:hAnsi="Times New Roman" w:cs="Times New Roman"/>
          <w:sz w:val="24"/>
          <w:szCs w:val="24"/>
        </w:rPr>
        <w:t xml:space="preserve"> что Кен Прайс таким образом приблизил к себе не только меня, но и полностью получил расположение моей матери.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>Жена номер два.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 xml:space="preserve">Да, Кен стал моим отчимом девять месяцев назад. 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>У меня остались только короткие воспоминания и пар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142361">
        <w:rPr>
          <w:rFonts w:ascii="Times New Roman" w:hAnsi="Times New Roman" w:cs="Times New Roman"/>
          <w:sz w:val="24"/>
          <w:szCs w:val="24"/>
        </w:rPr>
        <w:t xml:space="preserve"> фотографий моего настоящего отца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42361">
        <w:rPr>
          <w:rFonts w:ascii="Times New Roman" w:hAnsi="Times New Roman" w:cs="Times New Roman"/>
          <w:sz w:val="24"/>
          <w:szCs w:val="24"/>
        </w:rPr>
        <w:t xml:space="preserve"> морского пехотинца, который сделал ошибку, связавшись с моей матерью Кэтрин. Конечно, Кэтрин не рассказывала мне настоящую историю, но я общался со старым приятелем моего отца, с которым они служили в одном взводе. Папа сделал мою мать беременной, </w:t>
      </w:r>
      <w:r w:rsidRPr="00142361">
        <w:rPr>
          <w:rFonts w:ascii="Times New Roman" w:hAnsi="Times New Roman" w:cs="Times New Roman"/>
          <w:sz w:val="24"/>
          <w:szCs w:val="24"/>
        </w:rPr>
        <w:lastRenderedPageBreak/>
        <w:t>женился на ней и мы прожили вместе три года. Потом она изменила ему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42361">
        <w:rPr>
          <w:rFonts w:ascii="Times New Roman" w:hAnsi="Times New Roman" w:cs="Times New Roman"/>
          <w:sz w:val="24"/>
          <w:szCs w:val="24"/>
        </w:rPr>
        <w:t xml:space="preserve"> и ушла с обыкновенным мудаком, у которого был шестизначный доход, а затем развелась с моим отцом. 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 xml:space="preserve">Годы спустя, мы оказались здесь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42361">
        <w:rPr>
          <w:rFonts w:ascii="Times New Roman" w:hAnsi="Times New Roman" w:cs="Times New Roman"/>
          <w:sz w:val="24"/>
          <w:szCs w:val="24"/>
        </w:rPr>
        <w:t xml:space="preserve">  я прошел через юридическую школу и морское училище, чтобы попасть сюда, где этот мудак называет меня сыном.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>Почему я остался? Я имею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2361">
        <w:rPr>
          <w:rFonts w:ascii="Times New Roman" w:hAnsi="Times New Roman" w:cs="Times New Roman"/>
          <w:sz w:val="24"/>
          <w:szCs w:val="24"/>
        </w:rPr>
        <w:t>виду, зачем работать на человека, которого я в действительности не любил и который женился на моей матери? Вы можете сказать, что это из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142361">
        <w:rPr>
          <w:rFonts w:ascii="Times New Roman" w:hAnsi="Times New Roman" w:cs="Times New Roman"/>
          <w:sz w:val="24"/>
          <w:szCs w:val="24"/>
        </w:rPr>
        <w:t>за денег, но я знал, что держало меня на самом деле. Это не моя работа. Это не моя мать, и я уверен, что это не ёб</w:t>
      </w:r>
      <w:r>
        <w:rPr>
          <w:rFonts w:ascii="Times New Roman" w:hAnsi="Times New Roman" w:cs="Times New Roman"/>
          <w:sz w:val="24"/>
          <w:szCs w:val="24"/>
        </w:rPr>
        <w:t>*</w:t>
      </w:r>
      <w:proofErr w:type="spellStart"/>
      <w:r w:rsidRPr="00142361">
        <w:rPr>
          <w:rFonts w:ascii="Times New Roman" w:hAnsi="Times New Roman" w:cs="Times New Roman"/>
          <w:sz w:val="24"/>
          <w:szCs w:val="24"/>
        </w:rPr>
        <w:t>ный</w:t>
      </w:r>
      <w:proofErr w:type="spellEnd"/>
      <w:r w:rsidRPr="00142361">
        <w:rPr>
          <w:rFonts w:ascii="Times New Roman" w:hAnsi="Times New Roman" w:cs="Times New Roman"/>
          <w:sz w:val="24"/>
          <w:szCs w:val="24"/>
        </w:rPr>
        <w:t xml:space="preserve"> Кен.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>Итак, почему я остался? Почему не уволился и не пошел на собеседование в какую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142361">
        <w:rPr>
          <w:rFonts w:ascii="Times New Roman" w:hAnsi="Times New Roman" w:cs="Times New Roman"/>
          <w:sz w:val="24"/>
          <w:szCs w:val="24"/>
        </w:rPr>
        <w:t xml:space="preserve">нибудь другую огромную юридическую фирму, которых много по всей стране? 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>Ну, это из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142361">
        <w:rPr>
          <w:rFonts w:ascii="Times New Roman" w:hAnsi="Times New Roman" w:cs="Times New Roman"/>
          <w:sz w:val="24"/>
          <w:szCs w:val="24"/>
        </w:rPr>
        <w:t>за того, что пришло в мою жизнь вместе с Кеном. Или вернее, кто. Она жила в доме Кена, когда он и моя мама поженились, и слава яйцам, ей исполнилось восемнадцать, когда я встретил её.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>Дразнящ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142361">
        <w:rPr>
          <w:rFonts w:ascii="Times New Roman" w:hAnsi="Times New Roman" w:cs="Times New Roman"/>
          <w:sz w:val="24"/>
          <w:szCs w:val="24"/>
        </w:rPr>
        <w:t>, искушающая и всепоглощающая.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proofErr w:type="spellStart"/>
      <w:r w:rsidRPr="00446DDD">
        <w:rPr>
          <w:rFonts w:ascii="Times New Roman" w:hAnsi="Times New Roman" w:cs="Times New Roman"/>
          <w:sz w:val="24"/>
          <w:szCs w:val="24"/>
        </w:rPr>
        <w:t>Эверли</w:t>
      </w:r>
      <w:proofErr w:type="spellEnd"/>
      <w:r w:rsidRPr="00142361">
        <w:rPr>
          <w:rFonts w:ascii="Times New Roman" w:hAnsi="Times New Roman" w:cs="Times New Roman"/>
          <w:sz w:val="24"/>
          <w:szCs w:val="24"/>
        </w:rPr>
        <w:t>.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 xml:space="preserve">Один взгляд на неё в том ресторане, куда Кен и моя мать привели нас, чтобы рассказать новости, и я был </w:t>
      </w:r>
      <w:r w:rsidRPr="00FE2954">
        <w:rPr>
          <w:rFonts w:ascii="Times New Roman" w:hAnsi="Times New Roman" w:cs="Times New Roman"/>
          <w:sz w:val="24"/>
          <w:szCs w:val="24"/>
        </w:rPr>
        <w:t>покорён</w:t>
      </w:r>
      <w:r w:rsidRPr="00142361">
        <w:rPr>
          <w:rFonts w:ascii="Times New Roman" w:hAnsi="Times New Roman" w:cs="Times New Roman"/>
          <w:sz w:val="24"/>
          <w:szCs w:val="24"/>
        </w:rPr>
        <w:t>. Безнадежно пойман. Я стал навечно твёрдым, как камень. Благодаря человеку, сидевшему справа от меня.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 xml:space="preserve">Там было так много красных знаков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142361">
        <w:rPr>
          <w:rFonts w:ascii="Times New Roman" w:hAnsi="Times New Roman" w:cs="Times New Roman"/>
          <w:sz w:val="24"/>
          <w:szCs w:val="24"/>
        </w:rPr>
        <w:t>стоп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142361">
        <w:rPr>
          <w:rFonts w:ascii="Times New Roman" w:hAnsi="Times New Roman" w:cs="Times New Roman"/>
          <w:sz w:val="24"/>
          <w:szCs w:val="24"/>
        </w:rPr>
        <w:t>, что это почти ослепило меня. Ей едва исполнилось восемнадцать. Она была дочерью моего босса. Моей сводной сестрой. Было столько неоновых предупреждающих знаков, но я проигнорировал каждый из них.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>Я снова настроился на встречу и залез в свою папку, чтобы вытащить письмо.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>Письмо.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>Оно было адресовано мне</w:t>
      </w:r>
      <w:r>
        <w:rPr>
          <w:rFonts w:ascii="Times New Roman" w:hAnsi="Times New Roman" w:cs="Times New Roman"/>
          <w:sz w:val="24"/>
          <w:szCs w:val="24"/>
        </w:rPr>
        <w:t>. Н</w:t>
      </w:r>
      <w:r w:rsidRPr="00142361">
        <w:rPr>
          <w:rFonts w:ascii="Times New Roman" w:hAnsi="Times New Roman" w:cs="Times New Roman"/>
          <w:sz w:val="24"/>
          <w:szCs w:val="24"/>
        </w:rPr>
        <w:t>о явно не было предназначено</w:t>
      </w:r>
      <w:r>
        <w:rPr>
          <w:rFonts w:ascii="Times New Roman" w:hAnsi="Times New Roman" w:cs="Times New Roman"/>
          <w:sz w:val="24"/>
          <w:szCs w:val="24"/>
        </w:rPr>
        <w:t xml:space="preserve"> для того</w:t>
      </w:r>
      <w:r w:rsidRPr="00142361">
        <w:rPr>
          <w:rFonts w:ascii="Times New Roman" w:hAnsi="Times New Roman" w:cs="Times New Roman"/>
          <w:sz w:val="24"/>
          <w:szCs w:val="24"/>
        </w:rPr>
        <w:t>, чтобы на самом дел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142361">
        <w:rPr>
          <w:rFonts w:ascii="Times New Roman" w:hAnsi="Times New Roman" w:cs="Times New Roman"/>
          <w:sz w:val="24"/>
          <w:szCs w:val="24"/>
        </w:rPr>
        <w:t xml:space="preserve"> попасть в мои руки. Или возможно, она хотела отдать его мне, а потом передумала.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>Я зарычал, мой член пульсировал от простого прикосновения, пока я проводил пальцами по бумаге, которую она исписала. На мгновение я задумался, прикасалась ли она к себе, когда писала эти грязные вещи на листке. Я удивился бы, если бы она играла со своей киской, которую я представлял, как самую плотную, розовую и милую киску в мире.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>Мой пульс гр</w:t>
      </w:r>
      <w:r>
        <w:rPr>
          <w:rFonts w:ascii="Times New Roman" w:hAnsi="Times New Roman" w:cs="Times New Roman"/>
          <w:sz w:val="24"/>
          <w:szCs w:val="24"/>
        </w:rPr>
        <w:t>омыха</w:t>
      </w:r>
      <w:r w:rsidRPr="00142361">
        <w:rPr>
          <w:rFonts w:ascii="Times New Roman" w:hAnsi="Times New Roman" w:cs="Times New Roman"/>
          <w:sz w:val="24"/>
          <w:szCs w:val="24"/>
        </w:rPr>
        <w:t xml:space="preserve">л, когда я поднёс письмо к своему лицу, как будто мне нужно было прочитать мелкий шрифт в документе по делу, которое сейчас обсуждалось. 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>Но я не читал его. Я знал, что там было написано своим сердцем. Я знал каждое грязное слово, которое она там написала, и я знал, что все они были обо мне. Так что нет, сейчас я не читал его. Я нюхал его, потому что оно пахло ею.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>В частности, оно пахло, как её чёртовы трусики.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>Я не имел права залезать в её комнату, в доме её отца. Но и это не остановило меня. Ничто не могло удержать меня от моей одержимости.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>Не то, что она была едва совершеннолетней.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>Не то, что её отец стал новым мужем моей матери.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142361">
        <w:rPr>
          <w:rFonts w:ascii="Times New Roman" w:hAnsi="Times New Roman" w:cs="Times New Roman"/>
          <w:sz w:val="24"/>
          <w:szCs w:val="24"/>
        </w:rPr>
        <w:t xml:space="preserve"> другие женщины, к которым я даже не прикасался, тех пор, как встретил её.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>И даже не тот факт, что она была моей сводной сестрой.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>По факту, ничего из этого не могло меня остановить.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C61406">
        <w:rPr>
          <w:rFonts w:ascii="Times New Roman" w:hAnsi="Times New Roman" w:cs="Times New Roman"/>
          <w:sz w:val="24"/>
          <w:szCs w:val="24"/>
        </w:rPr>
        <w:t>Это письмо я нашёл накануне, когда последний раз был в её комнате.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2361">
        <w:rPr>
          <w:rFonts w:ascii="Times New Roman" w:hAnsi="Times New Roman" w:cs="Times New Roman"/>
          <w:sz w:val="24"/>
          <w:szCs w:val="24"/>
        </w:rPr>
        <w:t>Эверли</w:t>
      </w:r>
      <w:proofErr w:type="spellEnd"/>
      <w:r w:rsidRPr="00142361">
        <w:rPr>
          <w:rFonts w:ascii="Times New Roman" w:hAnsi="Times New Roman" w:cs="Times New Roman"/>
          <w:sz w:val="24"/>
          <w:szCs w:val="24"/>
        </w:rPr>
        <w:t xml:space="preserve"> была дома, </w:t>
      </w:r>
      <w:r>
        <w:rPr>
          <w:rFonts w:ascii="Times New Roman" w:hAnsi="Times New Roman" w:cs="Times New Roman"/>
          <w:sz w:val="24"/>
          <w:szCs w:val="24"/>
        </w:rPr>
        <w:t xml:space="preserve">когда </w:t>
      </w:r>
      <w:r w:rsidRPr="00142361"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z w:val="24"/>
          <w:szCs w:val="24"/>
        </w:rPr>
        <w:t>приеха</w:t>
      </w:r>
      <w:r w:rsidRPr="00142361">
        <w:rPr>
          <w:rFonts w:ascii="Times New Roman" w:hAnsi="Times New Roman" w:cs="Times New Roman"/>
          <w:sz w:val="24"/>
          <w:szCs w:val="24"/>
        </w:rPr>
        <w:t xml:space="preserve">л в тренажёрный зал её отца, который уже несколько месяцев использовал для тренировок. Тренажёрный зал в </w:t>
      </w:r>
      <w:r>
        <w:rPr>
          <w:rFonts w:ascii="Times New Roman" w:hAnsi="Times New Roman" w:cs="Times New Roman"/>
          <w:sz w:val="24"/>
          <w:szCs w:val="24"/>
        </w:rPr>
        <w:t xml:space="preserve">том </w:t>
      </w:r>
      <w:r w:rsidRPr="00142361">
        <w:rPr>
          <w:rFonts w:ascii="Times New Roman" w:hAnsi="Times New Roman" w:cs="Times New Roman"/>
          <w:sz w:val="24"/>
          <w:szCs w:val="24"/>
        </w:rPr>
        <w:t>доме, где находилась моя квартира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423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перестраивали</w:t>
      </w:r>
      <w:r w:rsidRPr="00142361">
        <w:rPr>
          <w:rFonts w:ascii="Times New Roman" w:hAnsi="Times New Roman" w:cs="Times New Roman"/>
          <w:sz w:val="24"/>
          <w:szCs w:val="24"/>
        </w:rPr>
        <w:t>, доехать до этого дома было намного быстрее,  чем до какого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142361">
        <w:rPr>
          <w:rFonts w:ascii="Times New Roman" w:hAnsi="Times New Roman" w:cs="Times New Roman"/>
          <w:sz w:val="24"/>
          <w:szCs w:val="24"/>
        </w:rPr>
        <w:t xml:space="preserve">нибудь спортзала. </w:t>
      </w:r>
      <w:r>
        <w:rPr>
          <w:rFonts w:ascii="Times New Roman" w:hAnsi="Times New Roman" w:cs="Times New Roman"/>
          <w:sz w:val="24"/>
          <w:szCs w:val="24"/>
        </w:rPr>
        <w:t>И э</w:t>
      </w:r>
      <w:r w:rsidRPr="00142361">
        <w:rPr>
          <w:rFonts w:ascii="Times New Roman" w:hAnsi="Times New Roman" w:cs="Times New Roman"/>
          <w:sz w:val="24"/>
          <w:szCs w:val="24"/>
        </w:rPr>
        <w:t>то не стоило моего времени.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 xml:space="preserve">Кен ушёл, </w:t>
      </w:r>
      <w:proofErr w:type="spellStart"/>
      <w:r w:rsidRPr="00142361">
        <w:rPr>
          <w:rFonts w:ascii="Times New Roman" w:hAnsi="Times New Roman" w:cs="Times New Roman"/>
          <w:sz w:val="24"/>
          <w:szCs w:val="24"/>
        </w:rPr>
        <w:t>Эверли</w:t>
      </w:r>
      <w:proofErr w:type="spellEnd"/>
      <w:r w:rsidRPr="00142361">
        <w:rPr>
          <w:rFonts w:ascii="Times New Roman" w:hAnsi="Times New Roman" w:cs="Times New Roman"/>
          <w:sz w:val="24"/>
          <w:szCs w:val="24"/>
        </w:rPr>
        <w:t xml:space="preserve"> осталась дома, а моя мама напилась и где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142361">
        <w:rPr>
          <w:rFonts w:ascii="Times New Roman" w:hAnsi="Times New Roman" w:cs="Times New Roman"/>
          <w:sz w:val="24"/>
          <w:szCs w:val="24"/>
        </w:rPr>
        <w:t xml:space="preserve">то вырубилась. Ничего не поделаешь. Мою одержимость никто не мог остановить. Чёрт, даже я не смог остановить её, </w:t>
      </w:r>
      <w:r w:rsidRPr="00142361">
        <w:rPr>
          <w:rFonts w:ascii="Times New Roman" w:hAnsi="Times New Roman" w:cs="Times New Roman"/>
          <w:sz w:val="24"/>
          <w:szCs w:val="24"/>
        </w:rPr>
        <w:lastRenderedPageBreak/>
        <w:t xml:space="preserve">потому что как только я увидел </w:t>
      </w:r>
      <w:proofErr w:type="spellStart"/>
      <w:r w:rsidRPr="00142361">
        <w:rPr>
          <w:rFonts w:ascii="Times New Roman" w:hAnsi="Times New Roman" w:cs="Times New Roman"/>
          <w:sz w:val="24"/>
          <w:szCs w:val="24"/>
        </w:rPr>
        <w:t>Эверли</w:t>
      </w:r>
      <w:proofErr w:type="spellEnd"/>
      <w:r w:rsidRPr="00142361">
        <w:rPr>
          <w:rFonts w:ascii="Times New Roman" w:hAnsi="Times New Roman" w:cs="Times New Roman"/>
          <w:sz w:val="24"/>
          <w:szCs w:val="24"/>
        </w:rPr>
        <w:t xml:space="preserve"> во второй раз, я знал, что она должна быть моей, несмотря ни на что.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 xml:space="preserve">В тот день я просто зашёл в комнату </w:t>
      </w:r>
      <w:proofErr w:type="spellStart"/>
      <w:r w:rsidRPr="00142361">
        <w:rPr>
          <w:rFonts w:ascii="Times New Roman" w:hAnsi="Times New Roman" w:cs="Times New Roman"/>
          <w:sz w:val="24"/>
          <w:szCs w:val="24"/>
        </w:rPr>
        <w:t>Эверли</w:t>
      </w:r>
      <w:proofErr w:type="spellEnd"/>
      <w:r w:rsidRPr="00142361">
        <w:rPr>
          <w:rFonts w:ascii="Times New Roman" w:hAnsi="Times New Roman" w:cs="Times New Roman"/>
          <w:sz w:val="24"/>
          <w:szCs w:val="24"/>
        </w:rPr>
        <w:t xml:space="preserve"> и вдыхал её аромат. Вся грёбаная комната пахла клубничным лосьоном для тела, ванильными ароматическими свечами и восемнадцати летней киской. Я застонал, наполняя лёгкие сладким запахом конфет, которые исходили отовсюду. Я лег на её кровать и уткнулся в подушку, моё грёбаное сердце остановилось, когда я вдохнул её аромат.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 xml:space="preserve">Я подошёл к шкафу и открыл средний ящик, где, как я знал, она хранила свои трусики. Я зарычал, запустив руки в её маленькие трусики, и начал пропускать дразнящие шёлк и кружева сквозь пальцы. </w:t>
      </w:r>
    </w:p>
    <w:p w:rsidR="00B87E5C" w:rsidRPr="00142361" w:rsidRDefault="009A7A53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Бл</w:t>
      </w:r>
      <w:proofErr w:type="spellEnd"/>
      <w:r>
        <w:rPr>
          <w:rFonts w:ascii="Times New Roman" w:hAnsi="Times New Roman" w:cs="Times New Roman"/>
          <w:sz w:val="24"/>
          <w:szCs w:val="24"/>
        </w:rPr>
        <w:t>*</w:t>
      </w:r>
      <w:proofErr w:type="spellStart"/>
      <w:r>
        <w:rPr>
          <w:rFonts w:ascii="Times New Roman" w:hAnsi="Times New Roman" w:cs="Times New Roman"/>
          <w:sz w:val="24"/>
          <w:szCs w:val="24"/>
        </w:rPr>
        <w:t>дь</w:t>
      </w:r>
      <w:proofErr w:type="spellEnd"/>
      <w:r w:rsidR="00B87E5C" w:rsidRPr="00142361">
        <w:rPr>
          <w:rFonts w:ascii="Times New Roman" w:hAnsi="Times New Roman" w:cs="Times New Roman"/>
          <w:sz w:val="24"/>
          <w:szCs w:val="24"/>
        </w:rPr>
        <w:t xml:space="preserve">, эти ощущения заставили меня затвердеть. 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 xml:space="preserve">Я поднял руку и представил, как пробегаю пальцами по изящному кружеву, которое ещё надето на её упругое горячее тельце. Мой член дёрнулся в спортивных шортах, оттопырив их спереди, а капелька </w:t>
      </w:r>
      <w:proofErr w:type="spellStart"/>
      <w:r w:rsidR="009A7A53" w:rsidRPr="00271308">
        <w:rPr>
          <w:rFonts w:ascii="Times New Roman" w:eastAsia="Verdana" w:hAnsi="Times New Roman" w:cs="Times New Roman"/>
          <w:sz w:val="24"/>
          <w:szCs w:val="24"/>
        </w:rPr>
        <w:t>предэякулят</w:t>
      </w:r>
      <w:r w:rsidRPr="00142361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142361">
        <w:rPr>
          <w:rFonts w:ascii="Times New Roman" w:hAnsi="Times New Roman" w:cs="Times New Roman"/>
          <w:sz w:val="24"/>
          <w:szCs w:val="24"/>
        </w:rPr>
        <w:t xml:space="preserve"> намочила мои </w:t>
      </w:r>
      <w:proofErr w:type="spellStart"/>
      <w:r w:rsidRPr="00142361">
        <w:rPr>
          <w:rFonts w:ascii="Times New Roman" w:hAnsi="Times New Roman" w:cs="Times New Roman"/>
          <w:sz w:val="24"/>
          <w:szCs w:val="24"/>
        </w:rPr>
        <w:t>боксеры</w:t>
      </w:r>
      <w:proofErr w:type="spellEnd"/>
      <w:r w:rsidRPr="00142361">
        <w:rPr>
          <w:rFonts w:ascii="Times New Roman" w:hAnsi="Times New Roman" w:cs="Times New Roman"/>
          <w:sz w:val="24"/>
          <w:szCs w:val="24"/>
        </w:rPr>
        <w:t>, когда я обернулся вокруг рук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142361">
        <w:rPr>
          <w:rFonts w:ascii="Times New Roman" w:hAnsi="Times New Roman" w:cs="Times New Roman"/>
          <w:sz w:val="24"/>
          <w:szCs w:val="24"/>
        </w:rPr>
        <w:t xml:space="preserve"> её трусик</w:t>
      </w:r>
      <w:r>
        <w:rPr>
          <w:rFonts w:ascii="Times New Roman" w:hAnsi="Times New Roman" w:cs="Times New Roman"/>
          <w:sz w:val="24"/>
          <w:szCs w:val="24"/>
        </w:rPr>
        <w:t>ами</w:t>
      </w:r>
      <w:r w:rsidRPr="00142361">
        <w:rPr>
          <w:rFonts w:ascii="Times New Roman" w:hAnsi="Times New Roman" w:cs="Times New Roman"/>
          <w:sz w:val="24"/>
          <w:szCs w:val="24"/>
        </w:rPr>
        <w:t xml:space="preserve"> и застонал.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 xml:space="preserve">Мои взгляд и пальцы остановились на маленьких розовых </w:t>
      </w:r>
      <w:proofErr w:type="spellStart"/>
      <w:r w:rsidRPr="00142361">
        <w:rPr>
          <w:rFonts w:ascii="Times New Roman" w:hAnsi="Times New Roman" w:cs="Times New Roman"/>
          <w:sz w:val="24"/>
          <w:szCs w:val="24"/>
        </w:rPr>
        <w:t>стрингах</w:t>
      </w:r>
      <w:proofErr w:type="spellEnd"/>
      <w:r w:rsidRPr="00142361">
        <w:rPr>
          <w:rFonts w:ascii="Times New Roman" w:hAnsi="Times New Roman" w:cs="Times New Roman"/>
          <w:sz w:val="24"/>
          <w:szCs w:val="24"/>
        </w:rPr>
        <w:t xml:space="preserve"> с сердечками, на которых спереди было написано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142361">
        <w:rPr>
          <w:rFonts w:ascii="Times New Roman" w:hAnsi="Times New Roman" w:cs="Times New Roman"/>
          <w:sz w:val="24"/>
          <w:szCs w:val="24"/>
        </w:rPr>
        <w:t>просто загляни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142361">
        <w:rPr>
          <w:rFonts w:ascii="Times New Roman" w:hAnsi="Times New Roman" w:cs="Times New Roman"/>
          <w:sz w:val="24"/>
          <w:szCs w:val="24"/>
        </w:rPr>
        <w:t xml:space="preserve">. Мои челюсти сжались крепче, а пульс участился. Я не был уверен, что это очень правильно, так думать о невинной маленькой </w:t>
      </w:r>
      <w:proofErr w:type="spellStart"/>
      <w:r w:rsidRPr="00142361">
        <w:rPr>
          <w:rFonts w:ascii="Times New Roman" w:hAnsi="Times New Roman" w:cs="Times New Roman"/>
          <w:sz w:val="24"/>
          <w:szCs w:val="24"/>
        </w:rPr>
        <w:t>Эверли</w:t>
      </w:r>
      <w:proofErr w:type="spellEnd"/>
      <w:r w:rsidRPr="00142361">
        <w:rPr>
          <w:rFonts w:ascii="Times New Roman" w:hAnsi="Times New Roman" w:cs="Times New Roman"/>
          <w:sz w:val="24"/>
          <w:szCs w:val="24"/>
        </w:rPr>
        <w:t xml:space="preserve"> Прайс, которая носила такие трусики, но ещё больше меня разозлила мысль о том, что, вероятно, она надевала их для кого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142361">
        <w:rPr>
          <w:rFonts w:ascii="Times New Roman" w:hAnsi="Times New Roman" w:cs="Times New Roman"/>
          <w:sz w:val="24"/>
          <w:szCs w:val="24"/>
        </w:rPr>
        <w:t>то другого.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>Для какого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142361">
        <w:rPr>
          <w:rFonts w:ascii="Times New Roman" w:hAnsi="Times New Roman" w:cs="Times New Roman"/>
          <w:sz w:val="24"/>
          <w:szCs w:val="24"/>
        </w:rPr>
        <w:t>нибудь маленького придурка,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2361">
        <w:rPr>
          <w:rFonts w:ascii="Times New Roman" w:hAnsi="Times New Roman" w:cs="Times New Roman"/>
          <w:sz w:val="24"/>
          <w:szCs w:val="24"/>
        </w:rPr>
        <w:t>с которым я расправился бы, если бы когда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142361">
        <w:rPr>
          <w:rFonts w:ascii="Times New Roman" w:hAnsi="Times New Roman" w:cs="Times New Roman"/>
          <w:sz w:val="24"/>
          <w:szCs w:val="24"/>
        </w:rPr>
        <w:t>нибудь узнал кто он.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>Я сжал трусики в руке, прежде чем понял, что под ними что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142361">
        <w:rPr>
          <w:rFonts w:ascii="Times New Roman" w:hAnsi="Times New Roman" w:cs="Times New Roman"/>
          <w:sz w:val="24"/>
          <w:szCs w:val="24"/>
        </w:rPr>
        <w:t xml:space="preserve">то есть. </w:t>
      </w:r>
      <w:r>
        <w:rPr>
          <w:rFonts w:ascii="Times New Roman" w:hAnsi="Times New Roman" w:cs="Times New Roman"/>
          <w:sz w:val="24"/>
          <w:szCs w:val="24"/>
        </w:rPr>
        <w:t>Я увидел к</w:t>
      </w:r>
      <w:r w:rsidRPr="00142361">
        <w:rPr>
          <w:rFonts w:ascii="Times New Roman" w:hAnsi="Times New Roman" w:cs="Times New Roman"/>
          <w:sz w:val="24"/>
          <w:szCs w:val="24"/>
        </w:rPr>
        <w:t xml:space="preserve">онверт с моим именем, написанным её почерком. 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 xml:space="preserve">Моя кожа похолодела, а всё тело напряглось, когда я медленно открыл незапечатанный конверт и вытащил письмо, написанное от руки. </w:t>
      </w:r>
      <w:r>
        <w:rPr>
          <w:rFonts w:ascii="Times New Roman" w:hAnsi="Times New Roman" w:cs="Times New Roman"/>
          <w:sz w:val="24"/>
          <w:szCs w:val="24"/>
        </w:rPr>
        <w:t>Я чувствовал, о</w:t>
      </w:r>
      <w:r w:rsidRPr="00142361">
        <w:rPr>
          <w:rFonts w:ascii="Times New Roman" w:hAnsi="Times New Roman" w:cs="Times New Roman"/>
          <w:sz w:val="24"/>
          <w:szCs w:val="24"/>
        </w:rPr>
        <w:t>но всё измени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142361">
        <w:rPr>
          <w:rFonts w:ascii="Times New Roman" w:hAnsi="Times New Roman" w:cs="Times New Roman"/>
          <w:sz w:val="24"/>
          <w:szCs w:val="24"/>
        </w:rPr>
        <w:t>.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142361">
        <w:rPr>
          <w:rFonts w:ascii="Times New Roman" w:hAnsi="Times New Roman" w:cs="Times New Roman"/>
          <w:sz w:val="24"/>
          <w:szCs w:val="24"/>
        </w:rPr>
        <w:t>Дорогой Ченнинг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14236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прочитал</w:t>
      </w:r>
      <w:r w:rsidRPr="00142361">
        <w:rPr>
          <w:rFonts w:ascii="Times New Roman" w:hAnsi="Times New Roman" w:cs="Times New Roman"/>
          <w:sz w:val="24"/>
          <w:szCs w:val="24"/>
        </w:rPr>
        <w:t xml:space="preserve"> я.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142361">
        <w:rPr>
          <w:rFonts w:ascii="Times New Roman" w:hAnsi="Times New Roman" w:cs="Times New Roman"/>
          <w:sz w:val="24"/>
          <w:szCs w:val="24"/>
        </w:rPr>
        <w:t>Я тебя хочу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142361">
        <w:rPr>
          <w:rFonts w:ascii="Times New Roman" w:hAnsi="Times New Roman" w:cs="Times New Roman"/>
          <w:sz w:val="24"/>
          <w:szCs w:val="24"/>
        </w:rPr>
        <w:t>.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9F55BC">
        <w:rPr>
          <w:rFonts w:ascii="Times New Roman" w:hAnsi="Times New Roman" w:cs="Times New Roman"/>
          <w:sz w:val="24"/>
          <w:szCs w:val="24"/>
        </w:rPr>
        <w:t>И после</w:t>
      </w:r>
      <w:r w:rsidRPr="00142361">
        <w:rPr>
          <w:rFonts w:ascii="Times New Roman" w:hAnsi="Times New Roman" w:cs="Times New Roman"/>
          <w:sz w:val="24"/>
          <w:szCs w:val="24"/>
        </w:rPr>
        <w:t xml:space="preserve"> этих первых слов я понял, что она моя. В письме были изложены все,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2361">
        <w:rPr>
          <w:rFonts w:ascii="Times New Roman" w:hAnsi="Times New Roman" w:cs="Times New Roman"/>
          <w:sz w:val="24"/>
          <w:szCs w:val="24"/>
        </w:rPr>
        <w:t>бл</w:t>
      </w:r>
      <w:proofErr w:type="spellEnd"/>
      <w:r w:rsidR="009A7A53">
        <w:rPr>
          <w:rFonts w:ascii="Times New Roman" w:hAnsi="Times New Roman" w:cs="Times New Roman"/>
          <w:sz w:val="24"/>
          <w:szCs w:val="24"/>
        </w:rPr>
        <w:t>*</w:t>
      </w:r>
      <w:proofErr w:type="spellStart"/>
      <w:r w:rsidR="009A7A53">
        <w:rPr>
          <w:rFonts w:ascii="Times New Roman" w:hAnsi="Times New Roman" w:cs="Times New Roman"/>
          <w:sz w:val="24"/>
          <w:szCs w:val="24"/>
        </w:rPr>
        <w:t>д</w:t>
      </w:r>
      <w:r w:rsidRPr="00142361">
        <w:rPr>
          <w:rFonts w:ascii="Times New Roman" w:hAnsi="Times New Roman" w:cs="Times New Roman"/>
          <w:sz w:val="24"/>
          <w:szCs w:val="24"/>
        </w:rPr>
        <w:t>ь</w:t>
      </w:r>
      <w:proofErr w:type="spellEnd"/>
      <w:r w:rsidRPr="00142361">
        <w:rPr>
          <w:rFonts w:ascii="Times New Roman" w:hAnsi="Times New Roman" w:cs="Times New Roman"/>
          <w:sz w:val="24"/>
          <w:szCs w:val="24"/>
        </w:rPr>
        <w:t xml:space="preserve">, грязные вещи, которые </w:t>
      </w:r>
      <w:proofErr w:type="spellStart"/>
      <w:r w:rsidRPr="00142361">
        <w:rPr>
          <w:rFonts w:ascii="Times New Roman" w:hAnsi="Times New Roman" w:cs="Times New Roman"/>
          <w:sz w:val="24"/>
          <w:szCs w:val="24"/>
        </w:rPr>
        <w:t>Эверли</w:t>
      </w:r>
      <w:proofErr w:type="spellEnd"/>
      <w:r w:rsidRPr="00142361">
        <w:rPr>
          <w:rFonts w:ascii="Times New Roman" w:hAnsi="Times New Roman" w:cs="Times New Roman"/>
          <w:sz w:val="24"/>
          <w:szCs w:val="24"/>
        </w:rPr>
        <w:t xml:space="preserve"> хотела, чтобы я сделал с ней, и то, что она хотела сделать со мной. Я имею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2361">
        <w:rPr>
          <w:rFonts w:ascii="Times New Roman" w:hAnsi="Times New Roman" w:cs="Times New Roman"/>
          <w:sz w:val="24"/>
          <w:szCs w:val="24"/>
        </w:rPr>
        <w:t xml:space="preserve">виду, </w:t>
      </w:r>
      <w:proofErr w:type="spellStart"/>
      <w:r w:rsidRPr="00142361">
        <w:rPr>
          <w:rFonts w:ascii="Times New Roman" w:hAnsi="Times New Roman" w:cs="Times New Roman"/>
          <w:sz w:val="24"/>
          <w:szCs w:val="24"/>
        </w:rPr>
        <w:t>бл</w:t>
      </w:r>
      <w:proofErr w:type="spellEnd"/>
      <w:r w:rsidR="009A7A53">
        <w:rPr>
          <w:rFonts w:ascii="Times New Roman" w:hAnsi="Times New Roman" w:cs="Times New Roman"/>
          <w:sz w:val="24"/>
          <w:szCs w:val="24"/>
        </w:rPr>
        <w:t>*</w:t>
      </w:r>
      <w:proofErr w:type="spellStart"/>
      <w:r w:rsidR="009A7A53">
        <w:rPr>
          <w:rFonts w:ascii="Times New Roman" w:hAnsi="Times New Roman" w:cs="Times New Roman"/>
          <w:sz w:val="24"/>
          <w:szCs w:val="24"/>
        </w:rPr>
        <w:t>д</w:t>
      </w:r>
      <w:r w:rsidRPr="00142361">
        <w:rPr>
          <w:rFonts w:ascii="Times New Roman" w:hAnsi="Times New Roman" w:cs="Times New Roman"/>
          <w:sz w:val="24"/>
          <w:szCs w:val="24"/>
        </w:rPr>
        <w:t>ь</w:t>
      </w:r>
      <w:proofErr w:type="spellEnd"/>
      <w:r w:rsidRPr="00142361">
        <w:rPr>
          <w:rFonts w:ascii="Times New Roman" w:hAnsi="Times New Roman" w:cs="Times New Roman"/>
          <w:sz w:val="24"/>
          <w:szCs w:val="24"/>
        </w:rPr>
        <w:t xml:space="preserve">, я действительно мог об этом прочитать. Я знал, что она смотрела на меня. Но ничего, чтобы я не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142361">
        <w:rPr>
          <w:rFonts w:ascii="Times New Roman" w:hAnsi="Times New Roman" w:cs="Times New Roman"/>
          <w:sz w:val="24"/>
          <w:szCs w:val="24"/>
        </w:rPr>
        <w:t xml:space="preserve">делал, не смогло бы подготовить меня к чтению грязных фантазий, которые крутились в голове милой маленькой </w:t>
      </w:r>
      <w:proofErr w:type="spellStart"/>
      <w:r w:rsidRPr="00142361">
        <w:rPr>
          <w:rFonts w:ascii="Times New Roman" w:hAnsi="Times New Roman" w:cs="Times New Roman"/>
          <w:sz w:val="24"/>
          <w:szCs w:val="24"/>
        </w:rPr>
        <w:t>Эверли</w:t>
      </w:r>
      <w:proofErr w:type="spellEnd"/>
      <w:r w:rsidRPr="00142361">
        <w:rPr>
          <w:rFonts w:ascii="Times New Roman" w:hAnsi="Times New Roman" w:cs="Times New Roman"/>
          <w:sz w:val="24"/>
          <w:szCs w:val="24"/>
        </w:rPr>
        <w:t xml:space="preserve"> Прайс.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 xml:space="preserve">И я понял одно: письмо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42361">
        <w:rPr>
          <w:rFonts w:ascii="Times New Roman" w:hAnsi="Times New Roman" w:cs="Times New Roman"/>
          <w:sz w:val="24"/>
          <w:szCs w:val="24"/>
        </w:rPr>
        <w:t xml:space="preserve"> это тот спусковой крючок, который был мне так нужен. Последняя соломинка, на которой держался мой контроль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42361">
        <w:rPr>
          <w:rFonts w:ascii="Times New Roman" w:hAnsi="Times New Roman" w:cs="Times New Roman"/>
          <w:sz w:val="24"/>
          <w:szCs w:val="24"/>
        </w:rPr>
        <w:t xml:space="preserve"> сломалась. Последняя попытка сдержаться и убедить себя, что она недоступна, как бы я не хотел заполучить её, провалилась.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>Письмо всё изменило.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>Я торчал в этом чертовом городе слишком долго. Я имею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2361">
        <w:rPr>
          <w:rFonts w:ascii="Times New Roman" w:hAnsi="Times New Roman" w:cs="Times New Roman"/>
          <w:sz w:val="24"/>
          <w:szCs w:val="24"/>
        </w:rPr>
        <w:t>виду, у меня был план, я просто ждал. И я думаю, что глубоко внутри, я ждал её.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>И теперь, я собирался заполучить её.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 xml:space="preserve">Я расставлю ловушку, а письмо станет моей приманкой, и к тому времени, когда она поймет это, она будет слишком занята, крича моё имя и чувствуя каждый дюйм моего члена, скользящего так глубоко между её бёдер, что она даже не поймёт, что её поймали на месте преступления. 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proofErr w:type="spellStart"/>
      <w:r w:rsidRPr="00142361">
        <w:rPr>
          <w:rFonts w:ascii="Times New Roman" w:hAnsi="Times New Roman" w:cs="Times New Roman"/>
          <w:sz w:val="24"/>
          <w:szCs w:val="24"/>
        </w:rPr>
        <w:t>Эверли</w:t>
      </w:r>
      <w:proofErr w:type="spellEnd"/>
      <w:r w:rsidRPr="00142361">
        <w:rPr>
          <w:rFonts w:ascii="Times New Roman" w:hAnsi="Times New Roman" w:cs="Times New Roman"/>
          <w:sz w:val="24"/>
          <w:szCs w:val="24"/>
        </w:rPr>
        <w:t xml:space="preserve"> Прайс хочет меня, да? Что ж, она получит меня. И я не остановлюсь, пока она не станет моей.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</w:p>
    <w:p w:rsidR="00B87E5C" w:rsidRPr="00142361" w:rsidRDefault="00B87E5C" w:rsidP="00B87E5C">
      <w:pPr>
        <w:spacing w:after="2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2361">
        <w:rPr>
          <w:rFonts w:ascii="Times New Roman" w:hAnsi="Times New Roman" w:cs="Times New Roman"/>
          <w:b/>
          <w:sz w:val="24"/>
          <w:szCs w:val="24"/>
        </w:rPr>
        <w:t>Глава 4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</w:p>
    <w:p w:rsidR="00B87E5C" w:rsidRPr="00B87E5C" w:rsidRDefault="00B87E5C" w:rsidP="00B87E5C">
      <w:pPr>
        <w:spacing w:after="20"/>
        <w:ind w:firstLine="567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B87E5C">
        <w:rPr>
          <w:rFonts w:ascii="Times New Roman" w:hAnsi="Times New Roman" w:cs="Times New Roman"/>
          <w:i/>
          <w:sz w:val="24"/>
          <w:szCs w:val="24"/>
        </w:rPr>
        <w:t>Эверли</w:t>
      </w:r>
      <w:proofErr w:type="spellEnd"/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>— Мисс.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>Вздр</w:t>
      </w:r>
      <w:r>
        <w:rPr>
          <w:rFonts w:ascii="Times New Roman" w:hAnsi="Times New Roman" w:cs="Times New Roman"/>
          <w:sz w:val="24"/>
          <w:szCs w:val="24"/>
        </w:rPr>
        <w:t>огнув</w:t>
      </w:r>
      <w:r w:rsidRPr="00142361">
        <w:rPr>
          <w:rFonts w:ascii="Times New Roman" w:hAnsi="Times New Roman" w:cs="Times New Roman"/>
          <w:sz w:val="24"/>
          <w:szCs w:val="24"/>
        </w:rPr>
        <w:t>, я поняла, что машина остановилась напротив офиса, где работали мой отец и Ченнинг. Я</w:t>
      </w:r>
      <w:r>
        <w:rPr>
          <w:rFonts w:ascii="Times New Roman" w:hAnsi="Times New Roman" w:cs="Times New Roman"/>
          <w:sz w:val="24"/>
          <w:szCs w:val="24"/>
        </w:rPr>
        <w:t xml:space="preserve"> проследила за взглядом широко открытых глаз водителя,</w:t>
      </w:r>
      <w:r w:rsidRPr="00142361">
        <w:rPr>
          <w:rFonts w:ascii="Times New Roman" w:hAnsi="Times New Roman" w:cs="Times New Roman"/>
          <w:sz w:val="24"/>
          <w:szCs w:val="24"/>
        </w:rPr>
        <w:t xml:space="preserve"> которые смотрели на меня через зеркало заднего вида и, покраснев, поняла, что моя юбка сильно задралась на бедрах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42361">
        <w:rPr>
          <w:rFonts w:ascii="Times New Roman" w:hAnsi="Times New Roman" w:cs="Times New Roman"/>
          <w:sz w:val="24"/>
          <w:szCs w:val="24"/>
        </w:rPr>
        <w:t xml:space="preserve"> ужасающе сильно. Я быстро дернула её вниз, неистово краснея, прежде чем отдала деньги водителю и выскочила из машины.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 xml:space="preserve">Мой пульс стучал, пока я поднималась на стеклянном лифте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42361">
        <w:rPr>
          <w:rFonts w:ascii="Times New Roman" w:hAnsi="Times New Roman" w:cs="Times New Roman"/>
          <w:sz w:val="24"/>
          <w:szCs w:val="24"/>
        </w:rPr>
        <w:t xml:space="preserve"> нервозность и ноющее тепло внутри меня росли с каждым этажом. Наконец, он открылся на этаже адвокатского офиса, и я вышла, всё ещё краснея, когда шагнула к столу секретаря. </w:t>
      </w:r>
      <w:r w:rsidRPr="00605EB9">
        <w:rPr>
          <w:rFonts w:ascii="Times New Roman" w:hAnsi="Times New Roman" w:cs="Times New Roman"/>
          <w:sz w:val="24"/>
          <w:szCs w:val="24"/>
        </w:rPr>
        <w:t>Вернуться в школу, которую я прогуливала, ощущая себя голой под своей юбкой, было бы захватывающе и интересно</w:t>
      </w:r>
      <w:r>
        <w:rPr>
          <w:rFonts w:ascii="Times New Roman" w:hAnsi="Times New Roman" w:cs="Times New Roman"/>
          <w:sz w:val="24"/>
          <w:szCs w:val="24"/>
        </w:rPr>
        <w:t>?</w:t>
      </w:r>
      <w:r w:rsidRPr="00605EB9">
        <w:rPr>
          <w:rFonts w:ascii="Times New Roman" w:hAnsi="Times New Roman" w:cs="Times New Roman"/>
          <w:sz w:val="24"/>
          <w:szCs w:val="24"/>
        </w:rPr>
        <w:t xml:space="preserve"> А</w:t>
      </w:r>
      <w:r w:rsidRPr="00142361">
        <w:rPr>
          <w:rFonts w:ascii="Times New Roman" w:hAnsi="Times New Roman" w:cs="Times New Roman"/>
          <w:sz w:val="24"/>
          <w:szCs w:val="24"/>
        </w:rPr>
        <w:t xml:space="preserve"> быть здесь? В юридической фирме моего отца? Это было ужасно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B87E5C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 xml:space="preserve">Секретарь, конечно, знала меня и улыбнулась, когда я спросила про Ченнинга. 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 xml:space="preserve">— Как мило, — сказала она, должно быть, подумав: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142361">
        <w:rPr>
          <w:rFonts w:ascii="Times New Roman" w:hAnsi="Times New Roman" w:cs="Times New Roman"/>
          <w:sz w:val="24"/>
          <w:szCs w:val="24"/>
        </w:rPr>
        <w:t>его сводная сестра приходит к нему в офис на обед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142361">
        <w:rPr>
          <w:rFonts w:ascii="Times New Roman" w:hAnsi="Times New Roman" w:cs="Times New Roman"/>
          <w:sz w:val="24"/>
          <w:szCs w:val="24"/>
        </w:rPr>
        <w:t>.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>Если бы она знала, какие грязные мысли и планы скрывались за моей застенчивой улыбкой, или что под моей юбкой не было трусиков, я уверена, она думала бы немного по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142361">
        <w:rPr>
          <w:rFonts w:ascii="Times New Roman" w:hAnsi="Times New Roman" w:cs="Times New Roman"/>
          <w:sz w:val="24"/>
          <w:szCs w:val="24"/>
        </w:rPr>
        <w:t>другому.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>Она сказала, что Ченнинг вместе с папой был на встрече. Но также она была уверена, что будет лучше, если я подожду Ченнинга в его кабинете.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>— Хотите, чтобы я сказала вашему отцу, что вы здесь?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>— Нет!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541A6">
        <w:rPr>
          <w:rFonts w:ascii="Times New Roman" w:hAnsi="Times New Roman" w:cs="Times New Roman"/>
          <w:sz w:val="24"/>
          <w:szCs w:val="24"/>
        </w:rPr>
        <w:t>Когда я выкрикнула это слово, моё лицо вспыхнуло</w:t>
      </w:r>
      <w:r>
        <w:rPr>
          <w:rFonts w:ascii="Times New Roman" w:hAnsi="Times New Roman" w:cs="Times New Roman"/>
          <w:sz w:val="24"/>
          <w:szCs w:val="24"/>
        </w:rPr>
        <w:t>. О</w:t>
      </w:r>
      <w:r w:rsidRPr="001541A6">
        <w:rPr>
          <w:rFonts w:ascii="Times New Roman" w:hAnsi="Times New Roman" w:cs="Times New Roman"/>
          <w:sz w:val="24"/>
          <w:szCs w:val="24"/>
        </w:rPr>
        <w:t>на подняла бровь, прежде чем я что-то придумала в ответ.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>— Нет, Ченнинг и я готовим нечто особенное для него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142361">
        <w:rPr>
          <w:rFonts w:ascii="Times New Roman" w:hAnsi="Times New Roman" w:cs="Times New Roman"/>
          <w:sz w:val="24"/>
          <w:szCs w:val="24"/>
        </w:rPr>
        <w:t xml:space="preserve">— 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1423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заулыбалась</w:t>
      </w:r>
      <w:r w:rsidRPr="00142361">
        <w:rPr>
          <w:rFonts w:ascii="Times New Roman" w:hAnsi="Times New Roman" w:cs="Times New Roman"/>
          <w:sz w:val="24"/>
          <w:szCs w:val="24"/>
        </w:rPr>
        <w:t xml:space="preserve"> своей самой лучшей улыбкой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142361">
        <w:rPr>
          <w:rFonts w:ascii="Times New Roman" w:hAnsi="Times New Roman" w:cs="Times New Roman"/>
          <w:sz w:val="24"/>
          <w:szCs w:val="24"/>
        </w:rPr>
        <w:t>хорошей девочки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142361">
        <w:rPr>
          <w:rFonts w:ascii="Times New Roman" w:hAnsi="Times New Roman" w:cs="Times New Roman"/>
          <w:sz w:val="24"/>
          <w:szCs w:val="24"/>
        </w:rPr>
        <w:t>, что было чертовски хорошо, учитывая, что я провела всю свою жизнь, работая над ней. Хотя в этот день, я больше и не планировала быть хорошей девочкой.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>— Это сюрприз, — добавила я.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 xml:space="preserve">Секретарша просто улыбнулась и подмигнула мне, как будто она тоже была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142361">
        <w:rPr>
          <w:rFonts w:ascii="Times New Roman" w:hAnsi="Times New Roman" w:cs="Times New Roman"/>
          <w:sz w:val="24"/>
          <w:szCs w:val="24"/>
        </w:rPr>
        <w:t>в деле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142361">
        <w:rPr>
          <w:rFonts w:ascii="Times New Roman" w:hAnsi="Times New Roman" w:cs="Times New Roman"/>
          <w:sz w:val="24"/>
          <w:szCs w:val="24"/>
        </w:rPr>
        <w:t>. Господи, она и понятия не имела</w:t>
      </w:r>
      <w:r>
        <w:rPr>
          <w:rFonts w:ascii="Times New Roman" w:hAnsi="Times New Roman" w:cs="Times New Roman"/>
          <w:sz w:val="24"/>
          <w:szCs w:val="24"/>
        </w:rPr>
        <w:t xml:space="preserve"> в каком</w:t>
      </w:r>
      <w:r w:rsidRPr="00142361">
        <w:rPr>
          <w:rFonts w:ascii="Times New Roman" w:hAnsi="Times New Roman" w:cs="Times New Roman"/>
          <w:sz w:val="24"/>
          <w:szCs w:val="24"/>
        </w:rPr>
        <w:t>.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>В кабинете Ченнинга я плюхнулась в его большое кожаное кресло, материал которого послал дрожь через моё тело, когда соприкоснулся с моей голой задницей. Я поерзала в кресле, давая нервному теплу во мне подняться ещё сильнее, вдохнула запах кожи, дерева и одеколона в темных, заставленный книгами стенах его кабинета.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>Я позволила своим ногам раскрыться в дорогом кожаном кресле моего сводного брата. Теперь, когда я снова осталась одна, воздух, прошедший через мою голую киску, заставил острые ощущения пройти сквозь меня ещё  раз. Покалывания и озорной холодок побежали вверх по моей спине, и я вздрогнула от запретных и темных мысл</w:t>
      </w:r>
      <w:r>
        <w:rPr>
          <w:rFonts w:ascii="Times New Roman" w:hAnsi="Times New Roman" w:cs="Times New Roman"/>
          <w:sz w:val="24"/>
          <w:szCs w:val="24"/>
        </w:rPr>
        <w:t>ей</w:t>
      </w:r>
      <w:r w:rsidRPr="00142361">
        <w:rPr>
          <w:rFonts w:ascii="Times New Roman" w:hAnsi="Times New Roman" w:cs="Times New Roman"/>
          <w:sz w:val="24"/>
          <w:szCs w:val="24"/>
        </w:rPr>
        <w:t xml:space="preserve"> о том, для чего я сюда пришла. 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>Я думала о том, что  должна была сделать уже несколько месяцев назад.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 xml:space="preserve">Я  была одержима </w:t>
      </w:r>
      <w:proofErr w:type="spellStart"/>
      <w:r w:rsidRPr="00142361">
        <w:rPr>
          <w:rFonts w:ascii="Times New Roman" w:hAnsi="Times New Roman" w:cs="Times New Roman"/>
          <w:sz w:val="24"/>
          <w:szCs w:val="24"/>
        </w:rPr>
        <w:t>Ченнингом</w:t>
      </w:r>
      <w:proofErr w:type="spellEnd"/>
      <w:r w:rsidRPr="00142361">
        <w:rPr>
          <w:rFonts w:ascii="Times New Roman" w:hAnsi="Times New Roman" w:cs="Times New Roman"/>
          <w:sz w:val="24"/>
          <w:szCs w:val="24"/>
        </w:rPr>
        <w:t xml:space="preserve"> и </w:t>
      </w:r>
      <w:r w:rsidRPr="002B6E5A">
        <w:rPr>
          <w:rFonts w:ascii="Times New Roman" w:hAnsi="Times New Roman" w:cs="Times New Roman"/>
          <w:sz w:val="24"/>
          <w:szCs w:val="24"/>
        </w:rPr>
        <w:t>вожделела</w:t>
      </w:r>
      <w:r w:rsidRPr="00142361">
        <w:rPr>
          <w:rFonts w:ascii="Times New Roman" w:hAnsi="Times New Roman" w:cs="Times New Roman"/>
          <w:sz w:val="24"/>
          <w:szCs w:val="24"/>
        </w:rPr>
        <w:t xml:space="preserve"> его месяцами, и сегодня я собиралась что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142361">
        <w:rPr>
          <w:rFonts w:ascii="Times New Roman" w:hAnsi="Times New Roman" w:cs="Times New Roman"/>
          <w:sz w:val="24"/>
          <w:szCs w:val="24"/>
        </w:rPr>
        <w:t xml:space="preserve">то с этим сделать. Скоро я пойду в колледж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42361">
        <w:rPr>
          <w:rFonts w:ascii="Times New Roman" w:hAnsi="Times New Roman" w:cs="Times New Roman"/>
          <w:sz w:val="24"/>
          <w:szCs w:val="24"/>
        </w:rPr>
        <w:t xml:space="preserve"> их много по всей стране, поэтому я буду подальше от него, а возвращаться обратно я вообще не собиралась.  В моей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142361">
        <w:rPr>
          <w:rFonts w:ascii="Times New Roman" w:hAnsi="Times New Roman" w:cs="Times New Roman"/>
          <w:sz w:val="24"/>
          <w:szCs w:val="24"/>
        </w:rPr>
        <w:t>семье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1423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42361">
        <w:rPr>
          <w:rFonts w:ascii="Times New Roman" w:hAnsi="Times New Roman" w:cs="Times New Roman"/>
          <w:sz w:val="24"/>
          <w:szCs w:val="24"/>
        </w:rPr>
        <w:t xml:space="preserve"> кроме Ченнинга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42361">
        <w:rPr>
          <w:rFonts w:ascii="Times New Roman" w:hAnsi="Times New Roman" w:cs="Times New Roman"/>
          <w:sz w:val="24"/>
          <w:szCs w:val="24"/>
        </w:rPr>
        <w:t xml:space="preserve"> всё было отравленным. Я знала, каким человеком был мой отец, и какой практикой занималась его юридическая фирма. Я знала, что, вероятно, он был одной из причин, почему той ночью, много лет назад  моя мать уехала из дома вся в слезах и разбилась. А что насчёт Кэтрин, мамы </w:t>
      </w:r>
      <w:proofErr w:type="spellStart"/>
      <w:r w:rsidRPr="00142361">
        <w:rPr>
          <w:rFonts w:ascii="Times New Roman" w:hAnsi="Times New Roman" w:cs="Times New Roman"/>
          <w:sz w:val="24"/>
          <w:szCs w:val="24"/>
        </w:rPr>
        <w:t>Ченнинга</w:t>
      </w:r>
      <w:proofErr w:type="spellEnd"/>
      <w:r w:rsidRPr="00142361">
        <w:rPr>
          <w:rFonts w:ascii="Times New Roman" w:hAnsi="Times New Roman" w:cs="Times New Roman"/>
          <w:sz w:val="24"/>
          <w:szCs w:val="24"/>
        </w:rPr>
        <w:t>? Ну, она была такой же плохой. Мелочная и мстительная. Не говоря уже о запоях.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lastRenderedPageBreak/>
        <w:t>Я была готова уйти оттуда и держаться подальше. Я не хотела оставаться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42361">
        <w:rPr>
          <w:rFonts w:ascii="Times New Roman" w:hAnsi="Times New Roman" w:cs="Times New Roman"/>
          <w:sz w:val="24"/>
          <w:szCs w:val="24"/>
        </w:rPr>
        <w:t xml:space="preserve"> и мне были не нужны папины деньги. Он уже устроил меня в какой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142361">
        <w:rPr>
          <w:rFonts w:ascii="Times New Roman" w:hAnsi="Times New Roman" w:cs="Times New Roman"/>
          <w:sz w:val="24"/>
          <w:szCs w:val="24"/>
        </w:rPr>
        <w:t>то престижный колледж на побережье, за свой счёт, конечно же. Но я не хотела этого. Я не хотела быть ему обязанной за своё обучение, и я не хотела, чтобы он использовал этот факт в качестве рычага, чтобы позже пихнуть меня на юридическое направление, как я знала, он и хотел сделать.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>Не сказав ему, я перевелась в небольшой гуманитарный колледж на западном побережье. Я попросила Кэтрин, когда она, конечно же,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2361">
        <w:rPr>
          <w:rFonts w:ascii="Times New Roman" w:hAnsi="Times New Roman" w:cs="Times New Roman"/>
          <w:sz w:val="24"/>
          <w:szCs w:val="24"/>
        </w:rPr>
        <w:t xml:space="preserve">была пьяной, подписать бумаги на согласие на перевод, а также юридический документ, в котором говорилось, что после окончания средней школы родители не могут финансово обеспечивать меня. 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>Я сделала это и получила стипендию. Теперь я просто ждала, когда пойду туда. Но прежде чем я отправлюсь туда, мне придётся сделать</w:t>
      </w:r>
      <w:r w:rsidRPr="005C0FA2">
        <w:rPr>
          <w:rFonts w:ascii="Times New Roman" w:hAnsi="Times New Roman" w:cs="Times New Roman"/>
          <w:sz w:val="24"/>
          <w:szCs w:val="24"/>
        </w:rPr>
        <w:t xml:space="preserve"> </w:t>
      </w:r>
      <w:r w:rsidRPr="00142361">
        <w:rPr>
          <w:rFonts w:ascii="Times New Roman" w:hAnsi="Times New Roman" w:cs="Times New Roman"/>
          <w:sz w:val="24"/>
          <w:szCs w:val="24"/>
        </w:rPr>
        <w:t xml:space="preserve">это. Я мечтала об этом, фантазировала об этом, и даже, </w:t>
      </w:r>
      <w:proofErr w:type="spellStart"/>
      <w:r w:rsidR="009A7A53">
        <w:rPr>
          <w:rFonts w:ascii="Times New Roman" w:hAnsi="Times New Roman" w:cs="Times New Roman"/>
          <w:sz w:val="24"/>
          <w:szCs w:val="24"/>
        </w:rPr>
        <w:t>бл</w:t>
      </w:r>
      <w:proofErr w:type="spellEnd"/>
      <w:r w:rsidR="009A7A53">
        <w:rPr>
          <w:rFonts w:ascii="Times New Roman" w:hAnsi="Times New Roman" w:cs="Times New Roman"/>
          <w:sz w:val="24"/>
          <w:szCs w:val="24"/>
        </w:rPr>
        <w:t>*</w:t>
      </w:r>
      <w:proofErr w:type="spellStart"/>
      <w:r w:rsidR="009A7A53">
        <w:rPr>
          <w:rFonts w:ascii="Times New Roman" w:hAnsi="Times New Roman" w:cs="Times New Roman"/>
          <w:sz w:val="24"/>
          <w:szCs w:val="24"/>
        </w:rPr>
        <w:t>дь</w:t>
      </w:r>
      <w:proofErr w:type="spellEnd"/>
      <w:r w:rsidRPr="00142361">
        <w:rPr>
          <w:rFonts w:ascii="Times New Roman" w:hAnsi="Times New Roman" w:cs="Times New Roman"/>
          <w:sz w:val="24"/>
          <w:szCs w:val="24"/>
        </w:rPr>
        <w:t xml:space="preserve">, написала обо всем, что хотела сделать с </w:t>
      </w:r>
      <w:proofErr w:type="spellStart"/>
      <w:r w:rsidRPr="00142361">
        <w:rPr>
          <w:rFonts w:ascii="Times New Roman" w:hAnsi="Times New Roman" w:cs="Times New Roman"/>
          <w:sz w:val="24"/>
          <w:szCs w:val="24"/>
        </w:rPr>
        <w:t>Ченнингом</w:t>
      </w:r>
      <w:proofErr w:type="spellEnd"/>
      <w:r w:rsidRPr="00142361">
        <w:rPr>
          <w:rFonts w:ascii="Times New Roman" w:hAnsi="Times New Roman" w:cs="Times New Roman"/>
          <w:sz w:val="24"/>
          <w:szCs w:val="24"/>
        </w:rPr>
        <w:t>. И сегодня, я собиралась с этим разобраться.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 xml:space="preserve">Сидя в его кресле и вдыхая его запах, мыслями я снова перенеслась в тот день, когда я видела свои трусики, обернутые вокруг его члена. Эта сцена до сих пор играла на повторе в моей голове. Я представляла себе каждую деталь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42361">
        <w:rPr>
          <w:rFonts w:ascii="Times New Roman" w:hAnsi="Times New Roman" w:cs="Times New Roman"/>
          <w:sz w:val="24"/>
          <w:szCs w:val="24"/>
        </w:rPr>
        <w:t xml:space="preserve"> каждый стон, сорвавшийся с его губ, каждое движение его рук и каждый дюйм его твёрдого члена. Мои губы приоткрылись от этих мыслей, и с них сорвался небольшой вздох. Дразнясь, я пробежалась рукой по своему бедру и задержалась, поглаживая кожу прямо там. Я закрыла глаза и подумала о члене своего сводного брата.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 xml:space="preserve">Я не знала точно, где взяла мужество, чтобы сегодня прийти к нему в кабинет, но я здесь. Может быть, я просто знала, что если позволю ему уйти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42361">
        <w:rPr>
          <w:rFonts w:ascii="Times New Roman" w:hAnsi="Times New Roman" w:cs="Times New Roman"/>
          <w:sz w:val="24"/>
          <w:szCs w:val="24"/>
        </w:rPr>
        <w:t xml:space="preserve"> если я позволю себе сбежать на другой конец страны, не сказав ему, что я чувствовала, не прикоснувшись или </w:t>
      </w:r>
      <w:r>
        <w:rPr>
          <w:rFonts w:ascii="Times New Roman" w:hAnsi="Times New Roman" w:cs="Times New Roman"/>
          <w:sz w:val="24"/>
          <w:szCs w:val="24"/>
        </w:rPr>
        <w:t xml:space="preserve">не </w:t>
      </w:r>
      <w:r w:rsidRPr="00142361">
        <w:rPr>
          <w:rFonts w:ascii="Times New Roman" w:hAnsi="Times New Roman" w:cs="Times New Roman"/>
          <w:sz w:val="24"/>
          <w:szCs w:val="24"/>
        </w:rPr>
        <w:t xml:space="preserve">поцеловав его так, как мне того хотелось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42361">
        <w:rPr>
          <w:rFonts w:ascii="Times New Roman" w:hAnsi="Times New Roman" w:cs="Times New Roman"/>
          <w:sz w:val="24"/>
          <w:szCs w:val="24"/>
        </w:rPr>
        <w:t xml:space="preserve"> то я никогда бы себя не простила. В тот день я не спала до поздней ночи. Я всё время видела его, когда опуская свои пальцы, лихорадочно поглаживала свою киску снова и снова, доводя себя до оргазма в темноте своей комнаты.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 xml:space="preserve">Я думала, что семя был посеяно именно в тот вечер. И с тех пор, я вожделела его в своих грязных грёзах и фантазиях, украдкой подсматривая за </w:t>
      </w:r>
      <w:proofErr w:type="spellStart"/>
      <w:r w:rsidRPr="00142361">
        <w:rPr>
          <w:rFonts w:ascii="Times New Roman" w:hAnsi="Times New Roman" w:cs="Times New Roman"/>
          <w:sz w:val="24"/>
          <w:szCs w:val="24"/>
        </w:rPr>
        <w:t>трусико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r w:rsidRPr="00142361">
        <w:rPr>
          <w:rFonts w:ascii="Times New Roman" w:hAnsi="Times New Roman" w:cs="Times New Roman"/>
          <w:sz w:val="24"/>
          <w:szCs w:val="24"/>
        </w:rPr>
        <w:t>капающим  великолепным, грубым, недосягаемым мужчиной, который с грохотом ворвался в мой мир.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 xml:space="preserve">Я жаждала Ченнинга с того первого дня, когда встретила его. </w:t>
      </w:r>
      <w:r w:rsidRPr="001541A6">
        <w:rPr>
          <w:rFonts w:ascii="Times New Roman" w:hAnsi="Times New Roman" w:cs="Times New Roman"/>
          <w:sz w:val="24"/>
          <w:szCs w:val="24"/>
        </w:rPr>
        <w:t>Не после того, как он ласкал свой член</w:t>
      </w:r>
      <w:r w:rsidRPr="001B3164">
        <w:rPr>
          <w:rFonts w:ascii="Times New Roman" w:hAnsi="Times New Roman" w:cs="Times New Roman"/>
          <w:sz w:val="24"/>
          <w:szCs w:val="24"/>
        </w:rPr>
        <w:t>? Ну, после этого ощущения изменились. Как будто кто-то подлил масла в огонь.  Я стала, как одержимая искать способ увидеться с ним снова или искала любой повод, чтобы заставить его посмотреть на меня так</w:t>
      </w:r>
      <w:r w:rsidR="00206DE7">
        <w:rPr>
          <w:rFonts w:ascii="Times New Roman" w:hAnsi="Times New Roman" w:cs="Times New Roman"/>
          <w:sz w:val="24"/>
          <w:szCs w:val="24"/>
        </w:rPr>
        <w:t xml:space="preserve"> </w:t>
      </w:r>
      <w:r w:rsidRPr="001B3164">
        <w:rPr>
          <w:rFonts w:ascii="Times New Roman" w:hAnsi="Times New Roman" w:cs="Times New Roman"/>
          <w:sz w:val="24"/>
          <w:szCs w:val="24"/>
        </w:rPr>
        <w:t>же, как в тот день, когда он увидел меня в бикини. Когда</w:t>
      </w:r>
      <w:r w:rsidRPr="00142361">
        <w:rPr>
          <w:rFonts w:ascii="Times New Roman" w:hAnsi="Times New Roman" w:cs="Times New Roman"/>
          <w:sz w:val="24"/>
          <w:szCs w:val="24"/>
        </w:rPr>
        <w:t xml:space="preserve"> я знала, что он придёт позаниматься в тренажёрном зале или поговорить о делах с отцом, я убеждалась, чтобы платье было мне мало, ну или было меньше того, что я могла когда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142361">
        <w:rPr>
          <w:rFonts w:ascii="Times New Roman" w:hAnsi="Times New Roman" w:cs="Times New Roman"/>
          <w:sz w:val="24"/>
          <w:szCs w:val="24"/>
        </w:rPr>
        <w:t>нибудь надеть.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 xml:space="preserve">Однажды, когда он пришел, чтобы позаниматься </w:t>
      </w:r>
      <w:r>
        <w:rPr>
          <w:rFonts w:ascii="Times New Roman" w:hAnsi="Times New Roman" w:cs="Times New Roman"/>
          <w:sz w:val="24"/>
          <w:szCs w:val="24"/>
        </w:rPr>
        <w:t>на разных тренажёрах</w:t>
      </w:r>
      <w:r w:rsidRPr="00142361">
        <w:rPr>
          <w:rFonts w:ascii="Times New Roman" w:hAnsi="Times New Roman" w:cs="Times New Roman"/>
          <w:sz w:val="24"/>
          <w:szCs w:val="24"/>
        </w:rPr>
        <w:t>, я спряталась в шкафу</w:t>
      </w:r>
      <w:r>
        <w:rPr>
          <w:rFonts w:ascii="Times New Roman" w:hAnsi="Times New Roman" w:cs="Times New Roman"/>
          <w:sz w:val="24"/>
          <w:szCs w:val="24"/>
        </w:rPr>
        <w:t>, широко открыв</w:t>
      </w:r>
      <w:r w:rsidRPr="00142361">
        <w:rPr>
          <w:rFonts w:ascii="Times New Roman" w:hAnsi="Times New Roman" w:cs="Times New Roman"/>
          <w:sz w:val="24"/>
          <w:szCs w:val="24"/>
        </w:rPr>
        <w:t xml:space="preserve"> дверь в комнату, как и ящик с моими трусиками</w:t>
      </w:r>
      <w:r>
        <w:rPr>
          <w:rFonts w:ascii="Times New Roman" w:hAnsi="Times New Roman" w:cs="Times New Roman"/>
          <w:sz w:val="24"/>
          <w:szCs w:val="24"/>
        </w:rPr>
        <w:t>, где вы</w:t>
      </w:r>
      <w:r w:rsidRPr="00142361">
        <w:rPr>
          <w:rFonts w:ascii="Times New Roman" w:hAnsi="Times New Roman" w:cs="Times New Roman"/>
          <w:sz w:val="24"/>
          <w:szCs w:val="24"/>
        </w:rPr>
        <w:t>гляну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142361">
        <w:rPr>
          <w:rFonts w:ascii="Times New Roman" w:hAnsi="Times New Roman" w:cs="Times New Roman"/>
          <w:sz w:val="24"/>
          <w:szCs w:val="24"/>
        </w:rPr>
        <w:t xml:space="preserve"> через щель в двери шкафа, </w:t>
      </w:r>
      <w:r>
        <w:rPr>
          <w:rFonts w:ascii="Times New Roman" w:hAnsi="Times New Roman" w:cs="Times New Roman"/>
          <w:sz w:val="24"/>
          <w:szCs w:val="24"/>
        </w:rPr>
        <w:t xml:space="preserve">я могла бы за ним </w:t>
      </w:r>
      <w:r w:rsidR="00206DE7">
        <w:rPr>
          <w:rFonts w:ascii="Times New Roman" w:hAnsi="Times New Roman" w:cs="Times New Roman"/>
          <w:sz w:val="24"/>
          <w:szCs w:val="24"/>
        </w:rPr>
        <w:t>подсматривать</w:t>
      </w:r>
      <w:r w:rsidRPr="00142361">
        <w:rPr>
          <w:rFonts w:ascii="Times New Roman" w:hAnsi="Times New Roman" w:cs="Times New Roman"/>
          <w:sz w:val="24"/>
          <w:szCs w:val="24"/>
        </w:rPr>
        <w:t>. Я чувствовала себя так, как будто была на сафари. Охота на крупную дичь или что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142361">
        <w:rPr>
          <w:rFonts w:ascii="Times New Roman" w:hAnsi="Times New Roman" w:cs="Times New Roman"/>
          <w:sz w:val="24"/>
          <w:szCs w:val="24"/>
        </w:rPr>
        <w:t>то в этом роде. Словно я ждала льва, который станет моей добычей.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2361">
        <w:rPr>
          <w:rFonts w:ascii="Times New Roman" w:hAnsi="Times New Roman" w:cs="Times New Roman"/>
          <w:sz w:val="24"/>
          <w:szCs w:val="24"/>
        </w:rPr>
        <w:t>Но он не при</w:t>
      </w:r>
      <w:r>
        <w:rPr>
          <w:rFonts w:ascii="Times New Roman" w:hAnsi="Times New Roman" w:cs="Times New Roman"/>
          <w:sz w:val="24"/>
          <w:szCs w:val="24"/>
        </w:rPr>
        <w:t>ше</w:t>
      </w:r>
      <w:r w:rsidRPr="00142361">
        <w:rPr>
          <w:rFonts w:ascii="Times New Roman" w:hAnsi="Times New Roman" w:cs="Times New Roman"/>
          <w:sz w:val="24"/>
          <w:szCs w:val="24"/>
        </w:rPr>
        <w:t xml:space="preserve">л, и, в конце концов, я просто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142361">
        <w:rPr>
          <w:rFonts w:ascii="Times New Roman" w:hAnsi="Times New Roman" w:cs="Times New Roman"/>
          <w:sz w:val="24"/>
          <w:szCs w:val="24"/>
        </w:rPr>
        <w:t>слышала звук его уезжающего автомобиля.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>Сейчас, сидя в его кабинете, я позволила своей руке бродить по бедру, пока думала о нём. Мои пальцы нашли влажную киску, и я ахнула, прежде чем быстро убрала руку.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>Что я делала?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>На секунду, меня вдруг ударило осознание, что я пропустила летнюю школу, чтобы улизнуть в юридическую фирму своего отца и ждала своего сводного брата в его офисе, чтобы... что? Чтобы соблазнить его? Меня аж передёр</w:t>
      </w:r>
      <w:r>
        <w:rPr>
          <w:rFonts w:ascii="Times New Roman" w:hAnsi="Times New Roman" w:cs="Times New Roman"/>
          <w:sz w:val="24"/>
          <w:szCs w:val="24"/>
        </w:rPr>
        <w:t>ну</w:t>
      </w:r>
      <w:r w:rsidRPr="00142361">
        <w:rPr>
          <w:rFonts w:ascii="Times New Roman" w:hAnsi="Times New Roman" w:cs="Times New Roman"/>
          <w:sz w:val="24"/>
          <w:szCs w:val="24"/>
        </w:rPr>
        <w:t>ло от мысли об этом. Я имею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2361">
        <w:rPr>
          <w:rFonts w:ascii="Times New Roman" w:hAnsi="Times New Roman" w:cs="Times New Roman"/>
          <w:sz w:val="24"/>
          <w:szCs w:val="24"/>
        </w:rPr>
        <w:t xml:space="preserve">виду, </w:t>
      </w:r>
      <w:proofErr w:type="spellStart"/>
      <w:r w:rsidRPr="00142361">
        <w:rPr>
          <w:rFonts w:ascii="Times New Roman" w:hAnsi="Times New Roman" w:cs="Times New Roman"/>
          <w:sz w:val="24"/>
          <w:szCs w:val="24"/>
        </w:rPr>
        <w:t>Ченнинг</w:t>
      </w:r>
      <w:proofErr w:type="spellEnd"/>
      <w:r w:rsidRPr="00142361">
        <w:rPr>
          <w:rFonts w:ascii="Times New Roman" w:hAnsi="Times New Roman" w:cs="Times New Roman"/>
          <w:sz w:val="24"/>
          <w:szCs w:val="24"/>
        </w:rPr>
        <w:t xml:space="preserve"> был </w:t>
      </w:r>
      <w:proofErr w:type="spellStart"/>
      <w:r w:rsidRPr="00142361">
        <w:rPr>
          <w:rFonts w:ascii="Times New Roman" w:hAnsi="Times New Roman" w:cs="Times New Roman"/>
          <w:sz w:val="24"/>
          <w:szCs w:val="24"/>
        </w:rPr>
        <w:t>Ченнингом</w:t>
      </w:r>
      <w:proofErr w:type="spellEnd"/>
      <w:r w:rsidRPr="00142361">
        <w:rPr>
          <w:rFonts w:ascii="Times New Roman" w:hAnsi="Times New Roman" w:cs="Times New Roman"/>
          <w:sz w:val="24"/>
          <w:szCs w:val="24"/>
        </w:rPr>
        <w:t xml:space="preserve">. Сексуальный, как грех мужчина, красивый, успешный адвокат. Я </w:t>
      </w:r>
      <w:r w:rsidRPr="00142361">
        <w:rPr>
          <w:rFonts w:ascii="Times New Roman" w:hAnsi="Times New Roman" w:cs="Times New Roman"/>
          <w:sz w:val="24"/>
          <w:szCs w:val="24"/>
        </w:rPr>
        <w:lastRenderedPageBreak/>
        <w:t>честно думала, что он захочет меня? Слава Богу, я никогда ни с кем его не видела, но я не могла представить себе, что Ченнингу не хватало готовых и желающих его женщин.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>Эта мысль заставила меня нахмуриться сильнее, и я посмотрела на свои руки.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 xml:space="preserve">Я только </w:t>
      </w:r>
      <w:r>
        <w:rPr>
          <w:rFonts w:ascii="Times New Roman" w:hAnsi="Times New Roman" w:cs="Times New Roman"/>
          <w:sz w:val="24"/>
          <w:szCs w:val="24"/>
        </w:rPr>
        <w:t>написала ему</w:t>
      </w:r>
      <w:r w:rsidRPr="00142361">
        <w:rPr>
          <w:rFonts w:ascii="Times New Roman" w:hAnsi="Times New Roman" w:cs="Times New Roman"/>
          <w:sz w:val="24"/>
          <w:szCs w:val="24"/>
        </w:rPr>
        <w:t xml:space="preserve"> письмо.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 в</w:t>
      </w:r>
      <w:r w:rsidRPr="00142361">
        <w:rPr>
          <w:rFonts w:ascii="Times New Roman" w:hAnsi="Times New Roman" w:cs="Times New Roman"/>
          <w:sz w:val="24"/>
          <w:szCs w:val="24"/>
        </w:rPr>
        <w:t>от, что я должна была сделать. Я должна была отдать ему записку, где я излила все свои мысли, а затем исчезнуть в Калифорнию, где я никогда не увидела бы его снова или не столкнулась бы с неизбежным отказом</w:t>
      </w:r>
      <w:r w:rsidR="00206DE7">
        <w:rPr>
          <w:rFonts w:ascii="Times New Roman" w:hAnsi="Times New Roman" w:cs="Times New Roman"/>
          <w:sz w:val="24"/>
          <w:szCs w:val="24"/>
        </w:rPr>
        <w:t>, к</w:t>
      </w:r>
      <w:r w:rsidRPr="00142361">
        <w:rPr>
          <w:rFonts w:ascii="Times New Roman" w:hAnsi="Times New Roman" w:cs="Times New Roman"/>
          <w:sz w:val="24"/>
          <w:szCs w:val="24"/>
        </w:rPr>
        <w:t>оторый мог</w:t>
      </w:r>
      <w:r>
        <w:rPr>
          <w:rFonts w:ascii="Times New Roman" w:hAnsi="Times New Roman" w:cs="Times New Roman"/>
          <w:sz w:val="24"/>
          <w:szCs w:val="24"/>
        </w:rPr>
        <w:t>ла</w:t>
      </w:r>
      <w:r w:rsidRPr="001423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услышать</w:t>
      </w:r>
      <w:r w:rsidRPr="00142361">
        <w:rPr>
          <w:rFonts w:ascii="Times New Roman" w:hAnsi="Times New Roman" w:cs="Times New Roman"/>
          <w:sz w:val="24"/>
          <w:szCs w:val="24"/>
        </w:rPr>
        <w:t xml:space="preserve"> сегодня. Я имею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2361">
        <w:rPr>
          <w:rFonts w:ascii="Times New Roman" w:hAnsi="Times New Roman" w:cs="Times New Roman"/>
          <w:sz w:val="24"/>
          <w:szCs w:val="24"/>
        </w:rPr>
        <w:t xml:space="preserve">виду, что произойдёт, если я попытаюсь соблазнить его абсолютно нулевыми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142361">
        <w:rPr>
          <w:rFonts w:ascii="Times New Roman" w:hAnsi="Times New Roman" w:cs="Times New Roman"/>
          <w:sz w:val="24"/>
          <w:szCs w:val="24"/>
        </w:rPr>
        <w:t>женскими прелестями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142361">
        <w:rPr>
          <w:rFonts w:ascii="Times New Roman" w:hAnsi="Times New Roman" w:cs="Times New Roman"/>
          <w:sz w:val="24"/>
          <w:szCs w:val="24"/>
        </w:rPr>
        <w:t xml:space="preserve">, которые у меня были и он скажет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142361">
        <w:rPr>
          <w:rFonts w:ascii="Times New Roman" w:hAnsi="Times New Roman" w:cs="Times New Roman"/>
          <w:sz w:val="24"/>
          <w:szCs w:val="24"/>
        </w:rPr>
        <w:t>нет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142361">
        <w:rPr>
          <w:rFonts w:ascii="Times New Roman" w:hAnsi="Times New Roman" w:cs="Times New Roman"/>
          <w:sz w:val="24"/>
          <w:szCs w:val="24"/>
        </w:rPr>
        <w:t>? Или ещё хуже, если он назовет меня больной на голову из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142361">
        <w:rPr>
          <w:rFonts w:ascii="Times New Roman" w:hAnsi="Times New Roman" w:cs="Times New Roman"/>
          <w:sz w:val="24"/>
          <w:szCs w:val="24"/>
        </w:rPr>
        <w:t>за того, что у меня возникли такие мысли о моём сводном брате.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 xml:space="preserve">Вдруг, я запаниковала. В голове крутились разные мысли, а мой желудок скрутило узлом, когда я </w:t>
      </w:r>
      <w:r>
        <w:rPr>
          <w:rFonts w:ascii="Times New Roman" w:hAnsi="Times New Roman" w:cs="Times New Roman"/>
          <w:sz w:val="24"/>
          <w:szCs w:val="24"/>
        </w:rPr>
        <w:t>вскочи</w:t>
      </w:r>
      <w:r w:rsidRPr="00142361">
        <w:rPr>
          <w:rFonts w:ascii="Times New Roman" w:hAnsi="Times New Roman" w:cs="Times New Roman"/>
          <w:sz w:val="24"/>
          <w:szCs w:val="24"/>
        </w:rPr>
        <w:t xml:space="preserve">ла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142361">
        <w:rPr>
          <w:rFonts w:ascii="Times New Roman" w:hAnsi="Times New Roman" w:cs="Times New Roman"/>
          <w:sz w:val="24"/>
          <w:szCs w:val="24"/>
        </w:rPr>
        <w:t xml:space="preserve"> кресла Ченнинга. Я потрясла головой, пробежавший пальцами по волосам, когда единственная мысль пронеслась в моей голове: я должна убежать прежде, чем я полностью опозорюсь.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 xml:space="preserve">Я быстро прошла по его офису. Интересно, как быстро я смогу </w:t>
      </w:r>
      <w:r>
        <w:rPr>
          <w:rFonts w:ascii="Times New Roman" w:hAnsi="Times New Roman" w:cs="Times New Roman"/>
          <w:sz w:val="24"/>
          <w:szCs w:val="24"/>
        </w:rPr>
        <w:t>заказать</w:t>
      </w:r>
      <w:r w:rsidRPr="00142361">
        <w:rPr>
          <w:rFonts w:ascii="Times New Roman" w:hAnsi="Times New Roman" w:cs="Times New Roman"/>
          <w:sz w:val="24"/>
          <w:szCs w:val="24"/>
        </w:rPr>
        <w:t xml:space="preserve"> такси, которое отвезёт меня обратно в школу, и как легко я смогу проскользнуть обратно на пятый урок. Как вдруг, когда моя рука только коснулась телефонной трубки, дверь в кабинет распахнулась, заставив меня отшатнуться.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 xml:space="preserve">И вдруг, вот он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42361">
        <w:rPr>
          <w:rFonts w:ascii="Times New Roman" w:hAnsi="Times New Roman" w:cs="Times New Roman"/>
          <w:sz w:val="24"/>
          <w:szCs w:val="24"/>
        </w:rPr>
        <w:t xml:space="preserve"> заполнил дверной проем и навис прямо надо мной, буравя меня взглядом. 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>Моё сердце ушло в пятки, и я вздрогнула, когда взгляд Ченнинга прошёлся по мне. Но он не выглядел обезумевшим из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142361">
        <w:rPr>
          <w:rFonts w:ascii="Times New Roman" w:hAnsi="Times New Roman" w:cs="Times New Roman"/>
          <w:sz w:val="24"/>
          <w:szCs w:val="24"/>
        </w:rPr>
        <w:t>за того, что я была в его кабинете без него. На самом деле, он даже не был удивлен. Мои глаза встретились с его, и я почувствовала, что начинаю трепетать и плавиться под этим взглядом, пока медленно пыталась расшифровать выражение его лица.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>Голод.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 xml:space="preserve">Я сглотнула, такое чувство, что мой план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142361">
        <w:rPr>
          <w:rFonts w:ascii="Times New Roman" w:hAnsi="Times New Roman" w:cs="Times New Roman"/>
          <w:sz w:val="24"/>
          <w:szCs w:val="24"/>
        </w:rPr>
        <w:t>повлиять на него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142361">
        <w:rPr>
          <w:rFonts w:ascii="Times New Roman" w:hAnsi="Times New Roman" w:cs="Times New Roman"/>
          <w:sz w:val="24"/>
          <w:szCs w:val="24"/>
        </w:rPr>
        <w:t xml:space="preserve"> испарился, когда он вошёл в комнату.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>— Так, так, так...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2361">
        <w:rPr>
          <w:rFonts w:ascii="Times New Roman" w:hAnsi="Times New Roman" w:cs="Times New Roman"/>
          <w:sz w:val="24"/>
          <w:szCs w:val="24"/>
        </w:rPr>
        <w:t>— спокойно прорычал он, его глаза ни на секунду не отрывались от меня, когда он с р</w:t>
      </w:r>
      <w:r>
        <w:rPr>
          <w:rFonts w:ascii="Times New Roman" w:hAnsi="Times New Roman" w:cs="Times New Roman"/>
          <w:sz w:val="24"/>
          <w:szCs w:val="24"/>
        </w:rPr>
        <w:t>азмаху захлопнул дверь, и она, щелкнув,</w:t>
      </w:r>
      <w:r w:rsidRPr="00142361">
        <w:rPr>
          <w:rFonts w:ascii="Times New Roman" w:hAnsi="Times New Roman" w:cs="Times New Roman"/>
          <w:sz w:val="24"/>
          <w:szCs w:val="24"/>
        </w:rPr>
        <w:t xml:space="preserve"> закрылась.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 xml:space="preserve">— Разве ты не должна быть в школе? —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142361">
        <w:rPr>
          <w:rFonts w:ascii="Times New Roman" w:hAnsi="Times New Roman" w:cs="Times New Roman"/>
          <w:sz w:val="24"/>
          <w:szCs w:val="24"/>
        </w:rPr>
        <w:t>н выглядел так, словно его забавляла эта ситуация. Ченнинг шагнул прямо на меня, заставив ахнуть, и проскользнул мимо к своему столу. Я вздрогнула, кожа на моём запястье пощипывал в том месте, где он задел меня, когда пробирался к столу.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>— Наверное, — сказала я, пытаясь казаться крутой и дерзкой, но мой голос все равно немного дрогнул. Я повернулась посмотреть, как он устроился в своём кресле, его глаза уставились на меня, и на его лице появилась эта странная, тонкая полуулыбка, которой он гипнотизировал меня. Боже, он был довольно симпатичным. Ченнинг набросил пиджак на спинку кресла. На нём была бледно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142361">
        <w:rPr>
          <w:rFonts w:ascii="Times New Roman" w:hAnsi="Times New Roman" w:cs="Times New Roman"/>
          <w:sz w:val="24"/>
          <w:szCs w:val="24"/>
        </w:rPr>
        <w:t xml:space="preserve">голубая рубашка, яркая и, наверняка, сшитая специально, чтобы соответствовать его широкой мускулистой груди и плечам.  Его воротник обвивал тёмный тонкий галстук,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142361">
        <w:rPr>
          <w:rFonts w:ascii="Times New Roman" w:hAnsi="Times New Roman" w:cs="Times New Roman"/>
          <w:sz w:val="24"/>
          <w:szCs w:val="24"/>
        </w:rPr>
        <w:t xml:space="preserve"> рукава были засучены на середине  великолепных бугристых предплечий.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>Я сглотнула, заставив себя сфокусироваться на его глубоком, тёмно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142361">
        <w:rPr>
          <w:rFonts w:ascii="Times New Roman" w:hAnsi="Times New Roman" w:cs="Times New Roman"/>
          <w:sz w:val="24"/>
          <w:szCs w:val="24"/>
        </w:rPr>
        <w:t>зелёном взгляде, которым он смотрел на меня, словно ястреб.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>— Я уверен, что ты пропускаешь что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142361">
        <w:rPr>
          <w:rFonts w:ascii="Times New Roman" w:hAnsi="Times New Roman" w:cs="Times New Roman"/>
          <w:sz w:val="24"/>
          <w:szCs w:val="24"/>
        </w:rPr>
        <w:t xml:space="preserve">то важное в школе, 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142361">
        <w:rPr>
          <w:rFonts w:ascii="Times New Roman" w:hAnsi="Times New Roman" w:cs="Times New Roman"/>
          <w:sz w:val="24"/>
          <w:szCs w:val="24"/>
        </w:rPr>
        <w:t>лупышка.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>Я покраснела, когда он назвал меня этим прозвищем, и, закусив губ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142361">
        <w:rPr>
          <w:rFonts w:ascii="Times New Roman" w:hAnsi="Times New Roman" w:cs="Times New Roman"/>
          <w:sz w:val="24"/>
          <w:szCs w:val="24"/>
        </w:rPr>
        <w:t>, посмотрела на него.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>— Математика? Химия? Мировая история? Обед?</w:t>
      </w:r>
    </w:p>
    <w:p w:rsidR="00B87E5C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 xml:space="preserve">Я хихикнула. 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>— Я уверена, что всё в порядке. Я имею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2361">
        <w:rPr>
          <w:rFonts w:ascii="Times New Roman" w:hAnsi="Times New Roman" w:cs="Times New Roman"/>
          <w:sz w:val="24"/>
          <w:szCs w:val="24"/>
        </w:rPr>
        <w:t xml:space="preserve">виду, ведь это просто летняя </w:t>
      </w:r>
      <w:proofErr w:type="spellStart"/>
      <w:r w:rsidRPr="00142361">
        <w:rPr>
          <w:rFonts w:ascii="Times New Roman" w:hAnsi="Times New Roman" w:cs="Times New Roman"/>
          <w:sz w:val="24"/>
          <w:szCs w:val="24"/>
        </w:rPr>
        <w:t>шко</w:t>
      </w:r>
      <w:proofErr w:type="spellEnd"/>
      <w:r>
        <w:rPr>
          <w:rFonts w:ascii="Times New Roman" w:hAnsi="Times New Roman" w:cs="Times New Roman"/>
          <w:sz w:val="24"/>
          <w:szCs w:val="24"/>
        </w:rPr>
        <w:t>…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lastRenderedPageBreak/>
        <w:t>— А что насчёт урока письма? — сказал он, на это раз, более глубоким голосом. Что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142361">
        <w:rPr>
          <w:rFonts w:ascii="Times New Roman" w:hAnsi="Times New Roman" w:cs="Times New Roman"/>
          <w:sz w:val="24"/>
          <w:szCs w:val="24"/>
        </w:rPr>
        <w:t xml:space="preserve">то в его глазах, ускорило моё дыхание. — Как ты думаешь, </w:t>
      </w:r>
      <w:proofErr w:type="spellStart"/>
      <w:r w:rsidRPr="00142361">
        <w:rPr>
          <w:rFonts w:ascii="Times New Roman" w:hAnsi="Times New Roman" w:cs="Times New Roman"/>
          <w:sz w:val="24"/>
          <w:szCs w:val="24"/>
        </w:rPr>
        <w:t>Эверли</w:t>
      </w:r>
      <w:proofErr w:type="spellEnd"/>
      <w:r w:rsidRPr="00142361">
        <w:rPr>
          <w:rFonts w:ascii="Times New Roman" w:hAnsi="Times New Roman" w:cs="Times New Roman"/>
          <w:sz w:val="24"/>
          <w:szCs w:val="24"/>
        </w:rPr>
        <w:t>? — промурлыкал он. — Может быть, некоторые уроки по написанию письма? — Я замерла</w:t>
      </w:r>
      <w:r>
        <w:rPr>
          <w:rFonts w:ascii="Times New Roman" w:hAnsi="Times New Roman" w:cs="Times New Roman"/>
          <w:sz w:val="24"/>
          <w:szCs w:val="24"/>
        </w:rPr>
        <w:t>. М</w:t>
      </w:r>
      <w:r w:rsidRPr="00142361">
        <w:rPr>
          <w:rFonts w:ascii="Times New Roman" w:hAnsi="Times New Roman" w:cs="Times New Roman"/>
          <w:sz w:val="24"/>
          <w:szCs w:val="24"/>
        </w:rPr>
        <w:t>ягкое, нежное, дразнящ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142361">
        <w:rPr>
          <w:rFonts w:ascii="Times New Roman" w:hAnsi="Times New Roman" w:cs="Times New Roman"/>
          <w:sz w:val="24"/>
          <w:szCs w:val="24"/>
        </w:rPr>
        <w:t>е пощипывание прошло вниз по моему позвоночнику.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>Что он только что сказал?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>Моя челюсть упала, прежде чем я успела закрыть рот, а моё тело застыло. Нет. Нет. Он ничего не знал. Это просто было мое чувство вины из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142361">
        <w:rPr>
          <w:rFonts w:ascii="Times New Roman" w:hAnsi="Times New Roman" w:cs="Times New Roman"/>
          <w:sz w:val="24"/>
          <w:szCs w:val="24"/>
        </w:rPr>
        <w:t>за того, что я написала ему случайное письмо, которое возникло у меня в голове. Но он продолжил смотреть на меня голодным яростным взглядом. Его губы слегка приподнялись в уголках, пока он, словно забавляясь, гипнотизировал меня, наблюдая за тем, как я извиваюсь под его взглядом.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>— Я</w:t>
      </w:r>
      <w:r>
        <w:rPr>
          <w:rFonts w:ascii="Times New Roman" w:hAnsi="Times New Roman" w:cs="Times New Roman"/>
          <w:sz w:val="24"/>
          <w:szCs w:val="24"/>
        </w:rPr>
        <w:t>…</w:t>
      </w:r>
      <w:r w:rsidRPr="001423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142361">
        <w:rPr>
          <w:rFonts w:ascii="Times New Roman" w:hAnsi="Times New Roman" w:cs="Times New Roman"/>
          <w:sz w:val="24"/>
          <w:szCs w:val="24"/>
        </w:rPr>
        <w:t>ожет, мне стоит вернуться в школу, — сказала я спокойно. Я начала отходить</w:t>
      </w:r>
      <w:r>
        <w:rPr>
          <w:rFonts w:ascii="Times New Roman" w:hAnsi="Times New Roman" w:cs="Times New Roman"/>
          <w:sz w:val="24"/>
          <w:szCs w:val="24"/>
        </w:rPr>
        <w:t xml:space="preserve"> к двери</w:t>
      </w:r>
      <w:r w:rsidRPr="00142361">
        <w:rPr>
          <w:rFonts w:ascii="Times New Roman" w:hAnsi="Times New Roman" w:cs="Times New Roman"/>
          <w:sz w:val="24"/>
          <w:szCs w:val="24"/>
        </w:rPr>
        <w:t xml:space="preserve">, моя голова кружилась,  а уверенность таяла, когда в воздухе между нами его голос прогрохотал: 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>— Нет.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>Он так прорычал это слово, что я ахнула, остановилась и повернулась к нему. Ченнинг медленно покачал головой, садясь обратно в своё большое кожаное кресло, его прекрасные яростные зелёные глаза уставились на меня. Медленно, он поднял руку, и мои глаза расширились, поскольку наблюдая за ним, я увидела, как он согнул палец и поманил меня.</w:t>
      </w:r>
    </w:p>
    <w:p w:rsidR="00B87E5C" w:rsidRPr="00142361" w:rsidRDefault="00B87E5C" w:rsidP="00B87E5C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142361">
        <w:rPr>
          <w:rFonts w:ascii="Times New Roman" w:hAnsi="Times New Roman" w:cs="Times New Roman"/>
          <w:sz w:val="24"/>
          <w:szCs w:val="24"/>
        </w:rPr>
        <w:t>— Иди сюда, — мягко промурлыкал он, его глаза сверкали, когда он снова  посмотрел на меня и согнул палец ещё раз. — Ты никуда не пойдёшь, принцесса.</w:t>
      </w:r>
    </w:p>
    <w:p w:rsidR="00B87E5C" w:rsidRDefault="00B87E5C" w:rsidP="00142361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</w:p>
    <w:p w:rsidR="00B739A3" w:rsidRPr="0062100A" w:rsidRDefault="00B739A3" w:rsidP="00B739A3">
      <w:pPr>
        <w:spacing w:after="2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100A">
        <w:rPr>
          <w:rFonts w:ascii="Times New Roman" w:hAnsi="Times New Roman" w:cs="Times New Roman"/>
          <w:b/>
          <w:sz w:val="24"/>
          <w:szCs w:val="24"/>
        </w:rPr>
        <w:t>Глава 5</w:t>
      </w:r>
    </w:p>
    <w:p w:rsidR="00B739A3" w:rsidRPr="0062100A" w:rsidRDefault="00B739A3" w:rsidP="00B739A3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</w:p>
    <w:p w:rsidR="00B739A3" w:rsidRPr="0062100A" w:rsidRDefault="00B739A3" w:rsidP="00B739A3">
      <w:pPr>
        <w:spacing w:after="20"/>
        <w:ind w:firstLine="567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62100A">
        <w:rPr>
          <w:rFonts w:ascii="Times New Roman" w:hAnsi="Times New Roman" w:cs="Times New Roman"/>
          <w:i/>
          <w:sz w:val="24"/>
          <w:szCs w:val="24"/>
        </w:rPr>
        <w:t>Эверли</w:t>
      </w:r>
      <w:proofErr w:type="spellEnd"/>
    </w:p>
    <w:p w:rsidR="00B739A3" w:rsidRPr="0062100A" w:rsidRDefault="00B739A3" w:rsidP="00B739A3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</w:p>
    <w:p w:rsidR="00B739A3" w:rsidRPr="0062100A" w:rsidRDefault="00B739A3" w:rsidP="00B739A3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62100A">
        <w:rPr>
          <w:rFonts w:ascii="Times New Roman" w:hAnsi="Times New Roman" w:cs="Times New Roman"/>
          <w:sz w:val="24"/>
          <w:szCs w:val="24"/>
        </w:rPr>
        <w:t xml:space="preserve">Моё тело дрожало, от  пронизывающего взгляда зелёных глаз </w:t>
      </w:r>
      <w:proofErr w:type="spellStart"/>
      <w:r w:rsidRPr="0062100A">
        <w:rPr>
          <w:rFonts w:ascii="Times New Roman" w:hAnsi="Times New Roman" w:cs="Times New Roman"/>
          <w:sz w:val="24"/>
          <w:szCs w:val="24"/>
        </w:rPr>
        <w:t>Ченнинга</w:t>
      </w:r>
      <w:proofErr w:type="spellEnd"/>
      <w:r w:rsidRPr="0062100A">
        <w:rPr>
          <w:rFonts w:ascii="Times New Roman" w:hAnsi="Times New Roman" w:cs="Times New Roman"/>
          <w:sz w:val="24"/>
          <w:szCs w:val="24"/>
        </w:rPr>
        <w:t>. Его палец медленно согнулся, когда он поманил меня к себе.</w:t>
      </w:r>
    </w:p>
    <w:p w:rsidR="00B739A3" w:rsidRPr="0062100A" w:rsidRDefault="00B739A3" w:rsidP="00B739A3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62100A">
        <w:rPr>
          <w:rFonts w:ascii="Times New Roman" w:hAnsi="Times New Roman" w:cs="Times New Roman"/>
          <w:sz w:val="24"/>
          <w:szCs w:val="24"/>
        </w:rPr>
        <w:t>— Я... я должна вернуться.</w:t>
      </w:r>
    </w:p>
    <w:p w:rsidR="00B739A3" w:rsidRPr="0062100A" w:rsidRDefault="00B739A3" w:rsidP="00B739A3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62100A">
        <w:rPr>
          <w:rFonts w:ascii="Times New Roman" w:hAnsi="Times New Roman" w:cs="Times New Roman"/>
          <w:sz w:val="24"/>
          <w:szCs w:val="24"/>
        </w:rPr>
        <w:t xml:space="preserve">— Почему ты здесь, </w:t>
      </w:r>
      <w:proofErr w:type="spellStart"/>
      <w:r w:rsidRPr="0062100A">
        <w:rPr>
          <w:rFonts w:ascii="Times New Roman" w:hAnsi="Times New Roman" w:cs="Times New Roman"/>
          <w:sz w:val="24"/>
          <w:szCs w:val="24"/>
        </w:rPr>
        <w:t>Эверли</w:t>
      </w:r>
      <w:proofErr w:type="spellEnd"/>
      <w:r w:rsidRPr="0062100A">
        <w:rPr>
          <w:rFonts w:ascii="Times New Roman" w:hAnsi="Times New Roman" w:cs="Times New Roman"/>
          <w:sz w:val="24"/>
          <w:szCs w:val="24"/>
        </w:rPr>
        <w:t xml:space="preserve">? — прорычал он, остановив меня, когда я повернулась к двери. Я закрыла глаза и прерывисто вдохнула, сквозь моё тело пробежала дрожь. — Просто зашла сказать «привет» своему сводному брату? — прошипел он последнее слово, словно это было что-то позорное. Но мне казалось, что так и было. — Ты случайно решила прогулять школу, чтобы приехать в фирму Кена и посмотреть, чем я занимаюсь? </w:t>
      </w:r>
    </w:p>
    <w:p w:rsidR="00B739A3" w:rsidRPr="0062100A" w:rsidRDefault="00B739A3" w:rsidP="00B739A3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62100A">
        <w:rPr>
          <w:rFonts w:ascii="Times New Roman" w:hAnsi="Times New Roman" w:cs="Times New Roman"/>
          <w:sz w:val="24"/>
          <w:szCs w:val="24"/>
        </w:rPr>
        <w:t xml:space="preserve">Я повернулась, мои нервы загудели, а сердце сильнее забилось в груди. </w:t>
      </w:r>
    </w:p>
    <w:p w:rsidR="00B739A3" w:rsidRPr="0062100A" w:rsidRDefault="00B739A3" w:rsidP="00B739A3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62100A">
        <w:rPr>
          <w:rFonts w:ascii="Times New Roman" w:hAnsi="Times New Roman" w:cs="Times New Roman"/>
          <w:sz w:val="24"/>
          <w:szCs w:val="24"/>
        </w:rPr>
        <w:t>— Я не знаю, я...</w:t>
      </w:r>
    </w:p>
    <w:p w:rsidR="00B739A3" w:rsidRPr="0062100A" w:rsidRDefault="00B739A3" w:rsidP="00B739A3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62100A">
        <w:rPr>
          <w:rFonts w:ascii="Times New Roman" w:hAnsi="Times New Roman" w:cs="Times New Roman"/>
          <w:sz w:val="24"/>
          <w:szCs w:val="24"/>
        </w:rPr>
        <w:t>— Нет, ты знаешь.</w:t>
      </w:r>
    </w:p>
    <w:p w:rsidR="00B739A3" w:rsidRPr="0062100A" w:rsidRDefault="00B739A3" w:rsidP="00B739A3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62100A">
        <w:rPr>
          <w:rFonts w:ascii="Times New Roman" w:hAnsi="Times New Roman" w:cs="Times New Roman"/>
          <w:sz w:val="24"/>
          <w:szCs w:val="24"/>
        </w:rPr>
        <w:t>Мои щеки покраснели, и я попыталась сглотнуть комок, который застрял в горле.</w:t>
      </w:r>
    </w:p>
    <w:p w:rsidR="00B739A3" w:rsidRPr="0062100A" w:rsidRDefault="00B739A3" w:rsidP="00B739A3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62100A">
        <w:rPr>
          <w:rFonts w:ascii="Times New Roman" w:hAnsi="Times New Roman" w:cs="Times New Roman"/>
          <w:sz w:val="24"/>
          <w:szCs w:val="24"/>
        </w:rPr>
        <w:t xml:space="preserve">— </w:t>
      </w:r>
      <w:proofErr w:type="spellStart"/>
      <w:r w:rsidRPr="0062100A">
        <w:rPr>
          <w:rFonts w:ascii="Times New Roman" w:hAnsi="Times New Roman" w:cs="Times New Roman"/>
          <w:sz w:val="24"/>
          <w:szCs w:val="24"/>
        </w:rPr>
        <w:t>Ченнинг</w:t>
      </w:r>
      <w:proofErr w:type="spellEnd"/>
      <w:r w:rsidRPr="0062100A">
        <w:rPr>
          <w:rFonts w:ascii="Times New Roman" w:hAnsi="Times New Roman" w:cs="Times New Roman"/>
          <w:sz w:val="24"/>
          <w:szCs w:val="24"/>
        </w:rPr>
        <w:t>.</w:t>
      </w:r>
    </w:p>
    <w:p w:rsidR="00B739A3" w:rsidRPr="0062100A" w:rsidRDefault="00B739A3" w:rsidP="00B739A3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62100A">
        <w:rPr>
          <w:rFonts w:ascii="Times New Roman" w:hAnsi="Times New Roman" w:cs="Times New Roman"/>
          <w:sz w:val="24"/>
          <w:szCs w:val="24"/>
        </w:rPr>
        <w:t>— Знаешь, что я думаю об этом, дорогая сводная сестра? — промурлыкал он с дерзкой ухмылкой на лице, смотря мне прямо в глаза. — Я думаю, что ты пришла сюда не только для того, чтобы сказать «привет».</w:t>
      </w:r>
    </w:p>
    <w:p w:rsidR="00B739A3" w:rsidRPr="0062100A" w:rsidRDefault="00B739A3" w:rsidP="00B739A3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62100A">
        <w:rPr>
          <w:rFonts w:ascii="Times New Roman" w:hAnsi="Times New Roman" w:cs="Times New Roman"/>
          <w:sz w:val="24"/>
          <w:szCs w:val="24"/>
        </w:rPr>
        <w:t>— Нет, это так, просто я...</w:t>
      </w:r>
    </w:p>
    <w:p w:rsidR="00B739A3" w:rsidRPr="0062100A" w:rsidRDefault="00B739A3" w:rsidP="00B739A3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62100A">
        <w:rPr>
          <w:rFonts w:ascii="Times New Roman" w:hAnsi="Times New Roman" w:cs="Times New Roman"/>
          <w:sz w:val="24"/>
          <w:szCs w:val="24"/>
        </w:rPr>
        <w:t xml:space="preserve">— Ты забыла, как пользоваться телефоном, </w:t>
      </w:r>
      <w:proofErr w:type="spellStart"/>
      <w:r w:rsidRPr="0062100A">
        <w:rPr>
          <w:rFonts w:ascii="Times New Roman" w:hAnsi="Times New Roman" w:cs="Times New Roman"/>
          <w:sz w:val="24"/>
          <w:szCs w:val="24"/>
        </w:rPr>
        <w:t>умняшка</w:t>
      </w:r>
      <w:proofErr w:type="spellEnd"/>
      <w:r w:rsidRPr="006210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100A">
        <w:rPr>
          <w:rFonts w:ascii="Times New Roman" w:hAnsi="Times New Roman" w:cs="Times New Roman"/>
          <w:sz w:val="24"/>
          <w:szCs w:val="24"/>
        </w:rPr>
        <w:t>Эверли</w:t>
      </w:r>
      <w:proofErr w:type="spellEnd"/>
      <w:r w:rsidRPr="0062100A">
        <w:rPr>
          <w:rFonts w:ascii="Times New Roman" w:hAnsi="Times New Roman" w:cs="Times New Roman"/>
          <w:sz w:val="24"/>
          <w:szCs w:val="24"/>
        </w:rPr>
        <w:t>?</w:t>
      </w:r>
    </w:p>
    <w:p w:rsidR="00B739A3" w:rsidRPr="0062100A" w:rsidRDefault="00B739A3" w:rsidP="00B739A3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62100A">
        <w:rPr>
          <w:rFonts w:ascii="Times New Roman" w:hAnsi="Times New Roman" w:cs="Times New Roman"/>
          <w:sz w:val="24"/>
          <w:szCs w:val="24"/>
        </w:rPr>
        <w:t>Я покраснела ещё сильнее, закусив нижнюю губу между зубами, нервно скручивая пальцы.</w:t>
      </w:r>
    </w:p>
    <w:p w:rsidR="00B739A3" w:rsidRPr="0062100A" w:rsidRDefault="00B739A3" w:rsidP="00B739A3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62100A">
        <w:rPr>
          <w:rFonts w:ascii="Times New Roman" w:hAnsi="Times New Roman" w:cs="Times New Roman"/>
          <w:sz w:val="24"/>
          <w:szCs w:val="24"/>
        </w:rPr>
        <w:t>Он не знает. Конечно же, он не знает.</w:t>
      </w:r>
    </w:p>
    <w:p w:rsidR="00B739A3" w:rsidRPr="0062100A" w:rsidRDefault="00B739A3" w:rsidP="00B739A3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62100A">
        <w:rPr>
          <w:rFonts w:ascii="Times New Roman" w:hAnsi="Times New Roman" w:cs="Times New Roman"/>
          <w:sz w:val="24"/>
          <w:szCs w:val="24"/>
        </w:rPr>
        <w:t xml:space="preserve">Без шансов.  Он просто был </w:t>
      </w:r>
      <w:proofErr w:type="spellStart"/>
      <w:r w:rsidRPr="0062100A">
        <w:rPr>
          <w:rFonts w:ascii="Times New Roman" w:hAnsi="Times New Roman" w:cs="Times New Roman"/>
          <w:sz w:val="24"/>
          <w:szCs w:val="24"/>
        </w:rPr>
        <w:t>Ченнингом</w:t>
      </w:r>
      <w:proofErr w:type="spellEnd"/>
      <w:r w:rsidRPr="0062100A">
        <w:rPr>
          <w:rFonts w:ascii="Times New Roman" w:hAnsi="Times New Roman" w:cs="Times New Roman"/>
          <w:sz w:val="24"/>
          <w:szCs w:val="24"/>
        </w:rPr>
        <w:t xml:space="preserve"> – парнем, который помогал мне пережить летнюю школу. На этом всё. Всё остальное – это вина моего грязного воображения, которое сыграло со мной злую шутку. Я знала, что это так. </w:t>
      </w:r>
    </w:p>
    <w:p w:rsidR="00B739A3" w:rsidRPr="0062100A" w:rsidRDefault="00B739A3" w:rsidP="00B739A3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62100A">
        <w:rPr>
          <w:rFonts w:ascii="Times New Roman" w:hAnsi="Times New Roman" w:cs="Times New Roman"/>
          <w:sz w:val="24"/>
          <w:szCs w:val="24"/>
        </w:rPr>
        <w:lastRenderedPageBreak/>
        <w:t>— А что, если это не так? — сказал он, поглаживая пальцами свой точёный подбородок. — Интересно, — он опустил руку к пиджаку, наброшенному на спинку его кресла, и залез в карман. — Может быть...</w:t>
      </w:r>
    </w:p>
    <w:p w:rsidR="00B739A3" w:rsidRPr="0062100A" w:rsidRDefault="00B739A3" w:rsidP="00B739A3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62100A">
        <w:rPr>
          <w:rFonts w:ascii="Times New Roman" w:hAnsi="Times New Roman" w:cs="Times New Roman"/>
          <w:sz w:val="24"/>
          <w:szCs w:val="24"/>
        </w:rPr>
        <w:t>Увидев его руку, выскользнувшую из кармана, я выпучила глаза. Весь мир отклонился от своей оси.</w:t>
      </w:r>
    </w:p>
    <w:p w:rsidR="00B739A3" w:rsidRPr="0062100A" w:rsidRDefault="00B739A3" w:rsidP="00B739A3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62100A">
        <w:rPr>
          <w:rFonts w:ascii="Times New Roman" w:hAnsi="Times New Roman" w:cs="Times New Roman"/>
          <w:sz w:val="24"/>
          <w:szCs w:val="24"/>
        </w:rPr>
        <w:t xml:space="preserve">Я чувствовала на себе яростный взгляд </w:t>
      </w:r>
      <w:proofErr w:type="spellStart"/>
      <w:r w:rsidRPr="0062100A">
        <w:rPr>
          <w:rFonts w:ascii="Times New Roman" w:hAnsi="Times New Roman" w:cs="Times New Roman"/>
          <w:sz w:val="24"/>
          <w:szCs w:val="24"/>
        </w:rPr>
        <w:t>Ченнинга</w:t>
      </w:r>
      <w:proofErr w:type="spellEnd"/>
      <w:r w:rsidRPr="0062100A">
        <w:rPr>
          <w:rFonts w:ascii="Times New Roman" w:hAnsi="Times New Roman" w:cs="Times New Roman"/>
          <w:sz w:val="24"/>
          <w:szCs w:val="24"/>
        </w:rPr>
        <w:t>, когда он положил письмо – моё сумасшедшее письмо – прямо на стол между нами.</w:t>
      </w:r>
    </w:p>
    <w:p w:rsidR="00B739A3" w:rsidRPr="0062100A" w:rsidRDefault="00B739A3" w:rsidP="00B739A3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62100A">
        <w:rPr>
          <w:rFonts w:ascii="Times New Roman" w:hAnsi="Times New Roman" w:cs="Times New Roman"/>
          <w:sz w:val="24"/>
          <w:szCs w:val="24"/>
        </w:rPr>
        <w:t>— Я подумал, может быть, ты пришла сюда, чтобы поговорить об этом, принцесса?</w:t>
      </w:r>
    </w:p>
    <w:p w:rsidR="00B739A3" w:rsidRPr="0062100A" w:rsidRDefault="00B739A3" w:rsidP="00B739A3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62100A">
        <w:rPr>
          <w:rFonts w:ascii="Times New Roman" w:hAnsi="Times New Roman" w:cs="Times New Roman"/>
          <w:sz w:val="24"/>
          <w:szCs w:val="24"/>
        </w:rPr>
        <w:t>Моё тело сжалось, а сердце ушло в пятки, когда я, опустив резко плечи, скрыла своё пылающее лицо в ладонях. Я чувствовала, как начинают капать слёзы, когда его голос прорезался сквозь гул в моих ушах.</w:t>
      </w:r>
    </w:p>
    <w:p w:rsidR="00B739A3" w:rsidRPr="0062100A" w:rsidRDefault="00B739A3" w:rsidP="00B739A3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62100A">
        <w:rPr>
          <w:rFonts w:ascii="Times New Roman" w:hAnsi="Times New Roman" w:cs="Times New Roman"/>
          <w:sz w:val="24"/>
          <w:szCs w:val="24"/>
        </w:rPr>
        <w:t>— Посмотри на меня, — прорычал он.</w:t>
      </w:r>
    </w:p>
    <w:p w:rsidR="00B739A3" w:rsidRPr="0062100A" w:rsidRDefault="00B739A3" w:rsidP="00B739A3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62100A">
        <w:rPr>
          <w:rFonts w:ascii="Times New Roman" w:hAnsi="Times New Roman" w:cs="Times New Roman"/>
          <w:sz w:val="24"/>
          <w:szCs w:val="24"/>
        </w:rPr>
        <w:t xml:space="preserve">Я покачала головой, всё ещё прижимая руки к лицу. </w:t>
      </w:r>
    </w:p>
    <w:p w:rsidR="00B739A3" w:rsidRPr="0062100A" w:rsidRDefault="00B739A3" w:rsidP="00B739A3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62100A">
        <w:rPr>
          <w:rFonts w:ascii="Times New Roman" w:hAnsi="Times New Roman" w:cs="Times New Roman"/>
          <w:sz w:val="24"/>
          <w:szCs w:val="24"/>
        </w:rPr>
        <w:t xml:space="preserve">— </w:t>
      </w:r>
      <w:proofErr w:type="spellStart"/>
      <w:r w:rsidRPr="0062100A">
        <w:rPr>
          <w:rFonts w:ascii="Times New Roman" w:hAnsi="Times New Roman" w:cs="Times New Roman"/>
          <w:sz w:val="24"/>
          <w:szCs w:val="24"/>
        </w:rPr>
        <w:t>Эверли</w:t>
      </w:r>
      <w:proofErr w:type="spellEnd"/>
      <w:r w:rsidRPr="0062100A">
        <w:rPr>
          <w:rFonts w:ascii="Times New Roman" w:hAnsi="Times New Roman" w:cs="Times New Roman"/>
          <w:sz w:val="24"/>
          <w:szCs w:val="24"/>
        </w:rPr>
        <w:t>, — на этот раз, когда он произнёс моё имя, в его голосе появилась мягкость. — Посмотри на меня.</w:t>
      </w:r>
    </w:p>
    <w:p w:rsidR="00B739A3" w:rsidRPr="0062100A" w:rsidRDefault="00B739A3" w:rsidP="00B739A3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62100A">
        <w:rPr>
          <w:rFonts w:ascii="Times New Roman" w:hAnsi="Times New Roman" w:cs="Times New Roman"/>
          <w:sz w:val="24"/>
          <w:szCs w:val="24"/>
        </w:rPr>
        <w:t>Я сглотнула и вытерла слёзы, а затем медленно подняла голову, чтобы посмотреть на него. Наши глаза встретились, но там, где я ожидала увидеть гнев или насмешку, я увидела что-то иное.</w:t>
      </w:r>
    </w:p>
    <w:p w:rsidR="00B739A3" w:rsidRPr="0062100A" w:rsidRDefault="00B739A3" w:rsidP="00B739A3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62100A">
        <w:rPr>
          <w:rFonts w:ascii="Times New Roman" w:hAnsi="Times New Roman" w:cs="Times New Roman"/>
          <w:sz w:val="24"/>
          <w:szCs w:val="24"/>
        </w:rPr>
        <w:t>Голод.</w:t>
      </w:r>
    </w:p>
    <w:p w:rsidR="00B739A3" w:rsidRPr="0062100A" w:rsidRDefault="00B739A3" w:rsidP="00B739A3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62100A">
        <w:rPr>
          <w:rFonts w:ascii="Times New Roman" w:hAnsi="Times New Roman" w:cs="Times New Roman"/>
          <w:sz w:val="24"/>
          <w:szCs w:val="24"/>
        </w:rPr>
        <w:t xml:space="preserve">Передо мной стоял грубый, свирепый </w:t>
      </w:r>
      <w:proofErr w:type="spellStart"/>
      <w:r w:rsidRPr="0062100A">
        <w:rPr>
          <w:rFonts w:ascii="Times New Roman" w:hAnsi="Times New Roman" w:cs="Times New Roman"/>
          <w:sz w:val="24"/>
          <w:szCs w:val="24"/>
        </w:rPr>
        <w:t>Ченнинг</w:t>
      </w:r>
      <w:proofErr w:type="spellEnd"/>
      <w:r w:rsidRPr="0062100A">
        <w:rPr>
          <w:rFonts w:ascii="Times New Roman" w:hAnsi="Times New Roman" w:cs="Times New Roman"/>
          <w:sz w:val="24"/>
          <w:szCs w:val="24"/>
        </w:rPr>
        <w:t>, с плотно сжатой челюстью и глазами, сверкающими голодом.</w:t>
      </w:r>
    </w:p>
    <w:p w:rsidR="00B739A3" w:rsidRPr="0062100A" w:rsidRDefault="00B739A3" w:rsidP="00B739A3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62100A">
        <w:rPr>
          <w:rFonts w:ascii="Times New Roman" w:hAnsi="Times New Roman" w:cs="Times New Roman"/>
          <w:sz w:val="24"/>
          <w:szCs w:val="24"/>
        </w:rPr>
        <w:t xml:space="preserve">— Иди сюда, — прорычал он, снова согнув палец. Продолжая сидеть в своём кресле, </w:t>
      </w:r>
      <w:proofErr w:type="spellStart"/>
      <w:r w:rsidRPr="0062100A">
        <w:rPr>
          <w:rFonts w:ascii="Times New Roman" w:hAnsi="Times New Roman" w:cs="Times New Roman"/>
          <w:sz w:val="24"/>
          <w:szCs w:val="24"/>
        </w:rPr>
        <w:t>Ченнинг</w:t>
      </w:r>
      <w:proofErr w:type="spellEnd"/>
      <w:r w:rsidRPr="0062100A">
        <w:rPr>
          <w:rFonts w:ascii="Times New Roman" w:hAnsi="Times New Roman" w:cs="Times New Roman"/>
          <w:sz w:val="24"/>
          <w:szCs w:val="24"/>
        </w:rPr>
        <w:t xml:space="preserve"> отодвинулся от стола.</w:t>
      </w:r>
    </w:p>
    <w:p w:rsidR="00B739A3" w:rsidRPr="0062100A" w:rsidRDefault="00B739A3" w:rsidP="00B739A3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62100A">
        <w:rPr>
          <w:rFonts w:ascii="Times New Roman" w:hAnsi="Times New Roman" w:cs="Times New Roman"/>
          <w:sz w:val="24"/>
          <w:szCs w:val="24"/>
        </w:rPr>
        <w:t xml:space="preserve">— </w:t>
      </w:r>
      <w:proofErr w:type="spellStart"/>
      <w:r w:rsidRPr="0062100A">
        <w:rPr>
          <w:rFonts w:ascii="Times New Roman" w:hAnsi="Times New Roman" w:cs="Times New Roman"/>
          <w:sz w:val="24"/>
          <w:szCs w:val="24"/>
        </w:rPr>
        <w:t>Ченнинг</w:t>
      </w:r>
      <w:proofErr w:type="spellEnd"/>
      <w:r w:rsidRPr="0062100A">
        <w:rPr>
          <w:rFonts w:ascii="Times New Roman" w:hAnsi="Times New Roman" w:cs="Times New Roman"/>
          <w:sz w:val="24"/>
          <w:szCs w:val="24"/>
        </w:rPr>
        <w:t>... — я покачала головой. — Это... это просто розыгрыш. Я имею в виду, это не то, что ты...</w:t>
      </w:r>
    </w:p>
    <w:p w:rsidR="00B739A3" w:rsidRPr="0062100A" w:rsidRDefault="00B739A3" w:rsidP="00B739A3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62100A">
        <w:rPr>
          <w:rFonts w:ascii="Times New Roman" w:hAnsi="Times New Roman" w:cs="Times New Roman"/>
          <w:sz w:val="24"/>
          <w:szCs w:val="24"/>
        </w:rPr>
        <w:t>— Иди сюда, — прогремел его голос на всю комнату, заставив меня заткнуться. Ярость от его командирского тона послала сквозь меня волну тепла. Я задрожала и почувствовала между ног тёплое покалывание.</w:t>
      </w:r>
    </w:p>
    <w:p w:rsidR="00B739A3" w:rsidRPr="0062100A" w:rsidRDefault="00B739A3" w:rsidP="00B739A3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62100A">
        <w:rPr>
          <w:rFonts w:ascii="Times New Roman" w:hAnsi="Times New Roman" w:cs="Times New Roman"/>
          <w:sz w:val="24"/>
          <w:szCs w:val="24"/>
        </w:rPr>
        <w:t>И на этот раз я просто кивнула.</w:t>
      </w:r>
    </w:p>
    <w:p w:rsidR="00B739A3" w:rsidRPr="0062100A" w:rsidRDefault="00B739A3" w:rsidP="00B739A3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62100A">
        <w:rPr>
          <w:rFonts w:ascii="Times New Roman" w:hAnsi="Times New Roman" w:cs="Times New Roman"/>
          <w:sz w:val="24"/>
          <w:szCs w:val="24"/>
        </w:rPr>
        <w:t>Может быть, я должна рассказать о письме. В нём были не только все мои невнятные мечты о нём или мысли  о том, как я хочу его. Это было... ну, что-то более конкретное.</w:t>
      </w:r>
    </w:p>
    <w:p w:rsidR="00B739A3" w:rsidRPr="0062100A" w:rsidRDefault="00B739A3" w:rsidP="00B739A3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62100A">
        <w:rPr>
          <w:rFonts w:ascii="Times New Roman" w:hAnsi="Times New Roman" w:cs="Times New Roman"/>
          <w:sz w:val="24"/>
          <w:szCs w:val="24"/>
        </w:rPr>
        <w:t>Очень, очень конкретное. Я вылила в этом письме самые тёмные стороны моих фантазий о нём – абсолютно всё, что я хотела, чтобы он сделал со мной, вплоть до того, что я хотела ему сказать. Я хотела попросить его управлять мной. И он читал это.</w:t>
      </w:r>
    </w:p>
    <w:p w:rsidR="00B739A3" w:rsidRPr="0062100A" w:rsidRDefault="00B739A3" w:rsidP="00B739A3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62100A">
        <w:rPr>
          <w:rFonts w:ascii="Times New Roman" w:hAnsi="Times New Roman" w:cs="Times New Roman"/>
          <w:sz w:val="24"/>
          <w:szCs w:val="24"/>
        </w:rPr>
        <w:t>А что я ещё должна была сделать, когда человек, по которому я сохла несколько месяцев, сидя за своим деревянным столом, посмотрел мне прямо в глаза, и, согнув палец, сказал «иди сюда» этим ворчливым, грубым и доминирующим голосом?</w:t>
      </w:r>
    </w:p>
    <w:p w:rsidR="00B739A3" w:rsidRPr="0062100A" w:rsidRDefault="00B739A3" w:rsidP="00B739A3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62100A">
        <w:rPr>
          <w:rFonts w:ascii="Times New Roman" w:hAnsi="Times New Roman" w:cs="Times New Roman"/>
          <w:sz w:val="24"/>
          <w:szCs w:val="24"/>
        </w:rPr>
        <w:t xml:space="preserve">Ну, скажем так, если бы на мне были трусики, то они бы промокли. И это реальная проблема, ведь я не надела их. </w:t>
      </w:r>
    </w:p>
    <w:p w:rsidR="00B739A3" w:rsidRPr="0062100A" w:rsidRDefault="00B739A3" w:rsidP="00B739A3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62100A">
        <w:rPr>
          <w:rFonts w:ascii="Times New Roman" w:hAnsi="Times New Roman" w:cs="Times New Roman"/>
          <w:sz w:val="24"/>
          <w:szCs w:val="24"/>
        </w:rPr>
        <w:t>Мою кожу покалывало, и нервно облизав свои губы языком, я осторожно шагнула прямо к его столу.</w:t>
      </w:r>
    </w:p>
    <w:p w:rsidR="00B739A3" w:rsidRPr="0062100A" w:rsidRDefault="00B739A3" w:rsidP="00B739A3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62100A">
        <w:rPr>
          <w:rFonts w:ascii="Times New Roman" w:hAnsi="Times New Roman" w:cs="Times New Roman"/>
          <w:sz w:val="24"/>
          <w:szCs w:val="24"/>
        </w:rPr>
        <w:t xml:space="preserve">— Сюда, — проворчал он, приказав мне встать напротив него. Он ещё немного отодвинулся от стола, и всё, что я сделала – это ахнула вслух, когда прошмыгнула мимо него, чтобы встать перед ним, и </w:t>
      </w:r>
      <w:proofErr w:type="spellStart"/>
      <w:r w:rsidRPr="0062100A">
        <w:rPr>
          <w:rFonts w:ascii="Times New Roman" w:hAnsi="Times New Roman" w:cs="Times New Roman"/>
          <w:sz w:val="24"/>
          <w:szCs w:val="24"/>
        </w:rPr>
        <w:t>впечаталась</w:t>
      </w:r>
      <w:proofErr w:type="spellEnd"/>
      <w:r w:rsidRPr="0062100A">
        <w:rPr>
          <w:rFonts w:ascii="Times New Roman" w:hAnsi="Times New Roman" w:cs="Times New Roman"/>
          <w:sz w:val="24"/>
          <w:szCs w:val="24"/>
        </w:rPr>
        <w:t xml:space="preserve"> в край стола своей задницей.</w:t>
      </w:r>
    </w:p>
    <w:p w:rsidR="00B739A3" w:rsidRPr="0062100A" w:rsidRDefault="00B739A3" w:rsidP="00B739A3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62100A">
        <w:rPr>
          <w:rFonts w:ascii="Times New Roman" w:hAnsi="Times New Roman" w:cs="Times New Roman"/>
          <w:sz w:val="24"/>
          <w:szCs w:val="24"/>
        </w:rPr>
        <w:t>— Где ты его нашёл? — прошептала я, глядя на письмо в его руке. — Это не...</w:t>
      </w:r>
    </w:p>
    <w:p w:rsidR="00B739A3" w:rsidRPr="0062100A" w:rsidRDefault="00B739A3" w:rsidP="00B739A3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62100A">
        <w:rPr>
          <w:rFonts w:ascii="Times New Roman" w:hAnsi="Times New Roman" w:cs="Times New Roman"/>
          <w:sz w:val="24"/>
          <w:szCs w:val="24"/>
        </w:rPr>
        <w:t>— Для меня? — он ухмыльнулся. — Я думаю, что ты врешь.</w:t>
      </w:r>
    </w:p>
    <w:p w:rsidR="00B739A3" w:rsidRPr="0062100A" w:rsidRDefault="00B739A3" w:rsidP="00B739A3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62100A">
        <w:rPr>
          <w:rFonts w:ascii="Times New Roman" w:hAnsi="Times New Roman" w:cs="Times New Roman"/>
          <w:sz w:val="24"/>
          <w:szCs w:val="24"/>
        </w:rPr>
        <w:t>— Я не вру.</w:t>
      </w:r>
    </w:p>
    <w:p w:rsidR="00B739A3" w:rsidRPr="0062100A" w:rsidRDefault="00B739A3" w:rsidP="00B739A3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62100A">
        <w:rPr>
          <w:rFonts w:ascii="Times New Roman" w:hAnsi="Times New Roman" w:cs="Times New Roman"/>
          <w:sz w:val="24"/>
          <w:szCs w:val="24"/>
        </w:rPr>
        <w:t xml:space="preserve">— Вот почему ты пришла сюда, принцесса? Чтобы запереть меня здесь, в моём кабинете? Чтобы соблазнить меня? </w:t>
      </w:r>
    </w:p>
    <w:p w:rsidR="00B739A3" w:rsidRPr="0062100A" w:rsidRDefault="00B739A3" w:rsidP="00B739A3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62100A">
        <w:rPr>
          <w:rFonts w:ascii="Times New Roman" w:hAnsi="Times New Roman" w:cs="Times New Roman"/>
          <w:sz w:val="24"/>
          <w:szCs w:val="24"/>
        </w:rPr>
        <w:lastRenderedPageBreak/>
        <w:t xml:space="preserve">Моё лицо яростно горело, и когда я почувствовала, как горячие позорные слёзы начинают резать глаза, то опустила голову вниз. Но вдруг, вздохнув, я почувствовала, как его руки коснулись моего подбородка – своими мягкими, мощными, сильными пальцами  </w:t>
      </w:r>
      <w:proofErr w:type="spellStart"/>
      <w:r w:rsidRPr="0062100A">
        <w:rPr>
          <w:rFonts w:ascii="Times New Roman" w:hAnsi="Times New Roman" w:cs="Times New Roman"/>
          <w:sz w:val="24"/>
          <w:szCs w:val="24"/>
        </w:rPr>
        <w:t>Ченнинг</w:t>
      </w:r>
      <w:proofErr w:type="spellEnd"/>
      <w:r w:rsidRPr="0062100A">
        <w:rPr>
          <w:rFonts w:ascii="Times New Roman" w:hAnsi="Times New Roman" w:cs="Times New Roman"/>
          <w:sz w:val="24"/>
          <w:szCs w:val="24"/>
        </w:rPr>
        <w:t xml:space="preserve"> обхватил мою челюсть, и наклонил голову набок.</w:t>
      </w:r>
    </w:p>
    <w:p w:rsidR="00B739A3" w:rsidRPr="0062100A" w:rsidRDefault="00B739A3" w:rsidP="00B739A3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62100A">
        <w:rPr>
          <w:rFonts w:ascii="Times New Roman" w:hAnsi="Times New Roman" w:cs="Times New Roman"/>
          <w:sz w:val="24"/>
          <w:szCs w:val="24"/>
        </w:rPr>
        <w:t>— Ну, ты заманила меня сюда, принцесса, — спокойно промурлыкал он. — Так что захлопывай ловушку.</w:t>
      </w:r>
    </w:p>
    <w:p w:rsidR="00B739A3" w:rsidRPr="0062100A" w:rsidRDefault="00B739A3" w:rsidP="00B739A3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62100A">
        <w:rPr>
          <w:rFonts w:ascii="Times New Roman" w:hAnsi="Times New Roman" w:cs="Times New Roman"/>
          <w:sz w:val="24"/>
          <w:szCs w:val="24"/>
        </w:rPr>
        <w:t>Я бесшумно выдохнула, моё сердце чуть не выскочило из груди, пока этот красивый мужчина смотрел мне прямо в глаза, обещая выполнить каждую грязную фантазию, которая дразнила меня.</w:t>
      </w:r>
    </w:p>
    <w:p w:rsidR="00B739A3" w:rsidRPr="0062100A" w:rsidRDefault="00B739A3" w:rsidP="00B739A3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62100A">
        <w:rPr>
          <w:rFonts w:ascii="Times New Roman" w:hAnsi="Times New Roman" w:cs="Times New Roman"/>
          <w:sz w:val="24"/>
          <w:szCs w:val="24"/>
        </w:rPr>
        <w:t>— Я... я не...</w:t>
      </w:r>
    </w:p>
    <w:p w:rsidR="00B739A3" w:rsidRPr="0062100A" w:rsidRDefault="00B739A3" w:rsidP="00B739A3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62100A">
        <w:rPr>
          <w:rFonts w:ascii="Times New Roman" w:hAnsi="Times New Roman" w:cs="Times New Roman"/>
          <w:sz w:val="24"/>
          <w:szCs w:val="24"/>
        </w:rPr>
        <w:t xml:space="preserve">Я прикусила губу, моё тело сотрясала дрожь, пока </w:t>
      </w:r>
      <w:proofErr w:type="spellStart"/>
      <w:r w:rsidRPr="0062100A">
        <w:rPr>
          <w:rFonts w:ascii="Times New Roman" w:hAnsi="Times New Roman" w:cs="Times New Roman"/>
          <w:sz w:val="24"/>
          <w:szCs w:val="24"/>
        </w:rPr>
        <w:t>Ченнинг</w:t>
      </w:r>
      <w:proofErr w:type="spellEnd"/>
      <w:r w:rsidRPr="0062100A">
        <w:rPr>
          <w:rFonts w:ascii="Times New Roman" w:hAnsi="Times New Roman" w:cs="Times New Roman"/>
          <w:sz w:val="24"/>
          <w:szCs w:val="24"/>
        </w:rPr>
        <w:t xml:space="preserve"> буравил меня горячим взглядом.</w:t>
      </w:r>
    </w:p>
    <w:p w:rsidR="00B739A3" w:rsidRPr="0062100A" w:rsidRDefault="00B739A3" w:rsidP="00B739A3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62100A">
        <w:rPr>
          <w:rFonts w:ascii="Times New Roman" w:hAnsi="Times New Roman" w:cs="Times New Roman"/>
          <w:sz w:val="24"/>
          <w:szCs w:val="24"/>
        </w:rPr>
        <w:t>— Я не знаю, как... — прошептала я, подрагивая под его яростным взглядом.</w:t>
      </w:r>
    </w:p>
    <w:p w:rsidR="00B739A3" w:rsidRPr="0062100A" w:rsidRDefault="00B739A3" w:rsidP="00B739A3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62100A">
        <w:rPr>
          <w:rFonts w:ascii="Times New Roman" w:hAnsi="Times New Roman" w:cs="Times New Roman"/>
          <w:sz w:val="24"/>
          <w:szCs w:val="24"/>
        </w:rPr>
        <w:t xml:space="preserve">— Нет, ты знаешь, — проворчал он. — Ты хочешь узнать, как соблазнить меня, </w:t>
      </w:r>
      <w:proofErr w:type="spellStart"/>
      <w:r w:rsidRPr="0062100A">
        <w:rPr>
          <w:rFonts w:ascii="Times New Roman" w:hAnsi="Times New Roman" w:cs="Times New Roman"/>
          <w:sz w:val="24"/>
          <w:szCs w:val="24"/>
        </w:rPr>
        <w:t>Эверли</w:t>
      </w:r>
      <w:proofErr w:type="spellEnd"/>
      <w:r w:rsidRPr="0062100A">
        <w:rPr>
          <w:rFonts w:ascii="Times New Roman" w:hAnsi="Times New Roman" w:cs="Times New Roman"/>
          <w:sz w:val="24"/>
          <w:szCs w:val="24"/>
        </w:rPr>
        <w:t xml:space="preserve">? Ты хочешь узнать, как поймать меня в ловушку? </w:t>
      </w:r>
    </w:p>
    <w:p w:rsidR="00B739A3" w:rsidRPr="0062100A" w:rsidRDefault="00B739A3" w:rsidP="00B739A3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proofErr w:type="spellStart"/>
      <w:r w:rsidRPr="0062100A">
        <w:rPr>
          <w:rFonts w:ascii="Times New Roman" w:hAnsi="Times New Roman" w:cs="Times New Roman"/>
          <w:sz w:val="24"/>
          <w:szCs w:val="24"/>
        </w:rPr>
        <w:t>Ченнинг</w:t>
      </w:r>
      <w:proofErr w:type="spellEnd"/>
      <w:r w:rsidRPr="0062100A">
        <w:rPr>
          <w:rFonts w:ascii="Times New Roman" w:hAnsi="Times New Roman" w:cs="Times New Roman"/>
          <w:sz w:val="24"/>
          <w:szCs w:val="24"/>
        </w:rPr>
        <w:t xml:space="preserve"> встал, и я ахнула, когда он придвинулся прямо ко мне. Своими мускулистыми бедрами он раздвинул мои ноги, прижав меня к своему столу. Отведя руку от моего подбородка, </w:t>
      </w:r>
      <w:proofErr w:type="spellStart"/>
      <w:r w:rsidRPr="0062100A">
        <w:rPr>
          <w:rFonts w:ascii="Times New Roman" w:hAnsi="Times New Roman" w:cs="Times New Roman"/>
          <w:sz w:val="24"/>
          <w:szCs w:val="24"/>
        </w:rPr>
        <w:t>Ченнинг</w:t>
      </w:r>
      <w:proofErr w:type="spellEnd"/>
      <w:r w:rsidRPr="0062100A">
        <w:rPr>
          <w:rFonts w:ascii="Times New Roman" w:hAnsi="Times New Roman" w:cs="Times New Roman"/>
          <w:sz w:val="24"/>
          <w:szCs w:val="24"/>
        </w:rPr>
        <w:t xml:space="preserve"> зарыл её в мои волосы и крепко потянул их. Я всхлипнула и посмотрела в его яростные зелёные глаза.</w:t>
      </w:r>
    </w:p>
    <w:p w:rsidR="00B739A3" w:rsidRPr="0062100A" w:rsidRDefault="00B739A3" w:rsidP="00B739A3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62100A">
        <w:rPr>
          <w:rFonts w:ascii="Times New Roman" w:hAnsi="Times New Roman" w:cs="Times New Roman"/>
          <w:sz w:val="24"/>
          <w:szCs w:val="24"/>
        </w:rPr>
        <w:t>— Ты знаешь, как соблазнить меня, принцесса, — прорычал он. — Ты просто ещё не осознаешь этого.</w:t>
      </w:r>
    </w:p>
    <w:p w:rsidR="00B739A3" w:rsidRPr="0062100A" w:rsidRDefault="00B739A3" w:rsidP="00B739A3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62100A">
        <w:rPr>
          <w:rFonts w:ascii="Times New Roman" w:hAnsi="Times New Roman" w:cs="Times New Roman"/>
          <w:sz w:val="24"/>
          <w:szCs w:val="24"/>
        </w:rPr>
        <w:t xml:space="preserve">— </w:t>
      </w:r>
      <w:proofErr w:type="spellStart"/>
      <w:r w:rsidRPr="0062100A">
        <w:rPr>
          <w:rFonts w:ascii="Times New Roman" w:hAnsi="Times New Roman" w:cs="Times New Roman"/>
          <w:sz w:val="24"/>
          <w:szCs w:val="24"/>
        </w:rPr>
        <w:t>Ченнинг</w:t>
      </w:r>
      <w:proofErr w:type="spellEnd"/>
      <w:r w:rsidRPr="0062100A">
        <w:rPr>
          <w:rFonts w:ascii="Times New Roman" w:hAnsi="Times New Roman" w:cs="Times New Roman"/>
          <w:sz w:val="24"/>
          <w:szCs w:val="24"/>
        </w:rPr>
        <w:t>.</w:t>
      </w:r>
    </w:p>
    <w:p w:rsidR="00B739A3" w:rsidRPr="0062100A" w:rsidRDefault="00B739A3" w:rsidP="00B739A3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62100A">
        <w:rPr>
          <w:rFonts w:ascii="Times New Roman" w:hAnsi="Times New Roman" w:cs="Times New Roman"/>
          <w:sz w:val="24"/>
          <w:szCs w:val="24"/>
        </w:rPr>
        <w:t xml:space="preserve">— Дело в том, </w:t>
      </w:r>
      <w:proofErr w:type="spellStart"/>
      <w:r w:rsidRPr="0062100A">
        <w:rPr>
          <w:rFonts w:ascii="Times New Roman" w:hAnsi="Times New Roman" w:cs="Times New Roman"/>
          <w:sz w:val="24"/>
          <w:szCs w:val="24"/>
        </w:rPr>
        <w:t>Эверли</w:t>
      </w:r>
      <w:proofErr w:type="spellEnd"/>
      <w:r w:rsidRPr="0062100A">
        <w:rPr>
          <w:rFonts w:ascii="Times New Roman" w:hAnsi="Times New Roman" w:cs="Times New Roman"/>
          <w:sz w:val="24"/>
          <w:szCs w:val="24"/>
        </w:rPr>
        <w:t>, — возбуждённо прошептал он, наклонившись так, что его губы оказались в миллиметре от моих. Казалось, что всё моё тело взорвалось от напряжения, когда волна гормонов промчалась сквозь меня. — Ты соблазняешь меня каждый ёб*</w:t>
      </w:r>
      <w:proofErr w:type="spellStart"/>
      <w:r w:rsidRPr="0062100A">
        <w:rPr>
          <w:rFonts w:ascii="Times New Roman" w:hAnsi="Times New Roman" w:cs="Times New Roman"/>
          <w:sz w:val="24"/>
          <w:szCs w:val="24"/>
        </w:rPr>
        <w:t>ный</w:t>
      </w:r>
      <w:proofErr w:type="spellEnd"/>
      <w:r w:rsidRPr="0062100A">
        <w:rPr>
          <w:rFonts w:ascii="Times New Roman" w:hAnsi="Times New Roman" w:cs="Times New Roman"/>
          <w:sz w:val="24"/>
          <w:szCs w:val="24"/>
        </w:rPr>
        <w:t xml:space="preserve"> день. Я попадаюсь в твои ловушки каждый раз, когда вижу тебя  – каждый раз, когда слышу твой голос, и каждый раз, чувствуя запах твоего шампуня, когда ты выходишь из комнаты, — он потерся об меня, и всё моё тело затрепетало. Я почувствовала, как </w:t>
      </w:r>
      <w:proofErr w:type="spellStart"/>
      <w:r w:rsidRPr="0062100A">
        <w:rPr>
          <w:rFonts w:ascii="Times New Roman" w:hAnsi="Times New Roman" w:cs="Times New Roman"/>
          <w:sz w:val="24"/>
          <w:szCs w:val="24"/>
        </w:rPr>
        <w:t>Ченнинг</w:t>
      </w:r>
      <w:proofErr w:type="spellEnd"/>
      <w:r w:rsidRPr="0062100A">
        <w:rPr>
          <w:rFonts w:ascii="Times New Roman" w:hAnsi="Times New Roman" w:cs="Times New Roman"/>
          <w:sz w:val="24"/>
          <w:szCs w:val="24"/>
        </w:rPr>
        <w:t xml:space="preserve"> прижимает меня к столу большой, мускулистой ногой. — Ты соблазняла меня шесть </w:t>
      </w:r>
      <w:proofErr w:type="spellStart"/>
      <w:r w:rsidRPr="0062100A">
        <w:rPr>
          <w:rFonts w:ascii="Times New Roman" w:hAnsi="Times New Roman" w:cs="Times New Roman"/>
          <w:sz w:val="24"/>
          <w:szCs w:val="24"/>
        </w:rPr>
        <w:t>гребанных</w:t>
      </w:r>
      <w:proofErr w:type="spellEnd"/>
      <w:r w:rsidRPr="0062100A">
        <w:rPr>
          <w:rFonts w:ascii="Times New Roman" w:hAnsi="Times New Roman" w:cs="Times New Roman"/>
          <w:sz w:val="24"/>
          <w:szCs w:val="24"/>
        </w:rPr>
        <w:t xml:space="preserve"> месяцев, и сейчас? — он ещё ближе приблизился к моему телу, и, когда я почувствовала, как каменно-твердая выпуклость между его ногами прижалась к моему животу, задрожала. — Сейчас я не хочу, быть соблазнённым. Сейчас я собираюсь взять то, что продолжает чертовски дразнить меня. Я собираюсь взять тебя. </w:t>
      </w:r>
    </w:p>
    <w:p w:rsidR="00B739A3" w:rsidRPr="0062100A" w:rsidRDefault="008D0125" w:rsidP="00B739A3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62100A">
        <w:rPr>
          <w:rFonts w:ascii="Times New Roman" w:hAnsi="Times New Roman" w:cs="Times New Roman"/>
          <w:sz w:val="24"/>
          <w:szCs w:val="24"/>
        </w:rPr>
        <w:t>Его губы врезались в мои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100A">
        <w:rPr>
          <w:rFonts w:ascii="Times New Roman" w:hAnsi="Times New Roman" w:cs="Times New Roman"/>
          <w:sz w:val="24"/>
          <w:szCs w:val="24"/>
        </w:rPr>
        <w:t xml:space="preserve">и мой мир </w:t>
      </w:r>
      <w:r>
        <w:rPr>
          <w:rFonts w:ascii="Times New Roman" w:hAnsi="Times New Roman" w:cs="Times New Roman"/>
          <w:sz w:val="24"/>
          <w:szCs w:val="24"/>
        </w:rPr>
        <w:t>перевернул</w:t>
      </w:r>
      <w:r w:rsidRPr="0062100A">
        <w:rPr>
          <w:rFonts w:ascii="Times New Roman" w:hAnsi="Times New Roman" w:cs="Times New Roman"/>
          <w:sz w:val="24"/>
          <w:szCs w:val="24"/>
        </w:rPr>
        <w:t>ся</w:t>
      </w:r>
      <w:r w:rsidR="00B739A3" w:rsidRPr="0062100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B739A3" w:rsidRPr="0062100A">
        <w:rPr>
          <w:rFonts w:ascii="Times New Roman" w:hAnsi="Times New Roman" w:cs="Times New Roman"/>
          <w:sz w:val="24"/>
          <w:szCs w:val="24"/>
        </w:rPr>
        <w:t>Ченнинг</w:t>
      </w:r>
      <w:proofErr w:type="spellEnd"/>
      <w:r w:rsidR="00B739A3" w:rsidRPr="0062100A">
        <w:rPr>
          <w:rFonts w:ascii="Times New Roman" w:hAnsi="Times New Roman" w:cs="Times New Roman"/>
          <w:sz w:val="24"/>
          <w:szCs w:val="24"/>
        </w:rPr>
        <w:t xml:space="preserve"> </w:t>
      </w:r>
      <w:r w:rsidR="00A128A5">
        <w:rPr>
          <w:rFonts w:ascii="Times New Roman" w:hAnsi="Times New Roman" w:cs="Times New Roman"/>
          <w:sz w:val="24"/>
          <w:szCs w:val="24"/>
        </w:rPr>
        <w:t>рыкнул</w:t>
      </w:r>
      <w:r w:rsidR="00B739A3" w:rsidRPr="0062100A">
        <w:rPr>
          <w:rFonts w:ascii="Times New Roman" w:hAnsi="Times New Roman" w:cs="Times New Roman"/>
          <w:sz w:val="24"/>
          <w:szCs w:val="24"/>
        </w:rPr>
        <w:t>, клеймя мои губы, скользя руками вниз по моей спине, чтобы обхватить ягодицы  и притянуть меня к своему телу. Во-первых, я даже не знала, что делать – я была просто поражена тем, что происходило. Но медленно, реальность всего происходящего восхитительно впиталась в мою кожу, и я почувствовала, что полностью растворилась в нём. И вдруг, я поцеловала его в ответ.</w:t>
      </w:r>
    </w:p>
    <w:p w:rsidR="00B739A3" w:rsidRPr="0062100A" w:rsidRDefault="00B739A3" w:rsidP="00B739A3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proofErr w:type="spellStart"/>
      <w:r w:rsidRPr="0062100A">
        <w:rPr>
          <w:rFonts w:ascii="Times New Roman" w:hAnsi="Times New Roman" w:cs="Times New Roman"/>
          <w:sz w:val="24"/>
          <w:szCs w:val="24"/>
        </w:rPr>
        <w:t>Ченнинг</w:t>
      </w:r>
      <w:proofErr w:type="spellEnd"/>
      <w:r w:rsidRPr="0062100A">
        <w:rPr>
          <w:rFonts w:ascii="Times New Roman" w:hAnsi="Times New Roman" w:cs="Times New Roman"/>
          <w:sz w:val="24"/>
          <w:szCs w:val="24"/>
        </w:rPr>
        <w:t xml:space="preserve">. Я целую </w:t>
      </w:r>
      <w:proofErr w:type="spellStart"/>
      <w:r w:rsidRPr="0062100A">
        <w:rPr>
          <w:rFonts w:ascii="Times New Roman" w:hAnsi="Times New Roman" w:cs="Times New Roman"/>
          <w:sz w:val="24"/>
          <w:szCs w:val="24"/>
        </w:rPr>
        <w:t>Ченнинга</w:t>
      </w:r>
      <w:proofErr w:type="spellEnd"/>
      <w:r w:rsidRPr="0062100A">
        <w:rPr>
          <w:rFonts w:ascii="Times New Roman" w:hAnsi="Times New Roman" w:cs="Times New Roman"/>
          <w:sz w:val="24"/>
          <w:szCs w:val="24"/>
        </w:rPr>
        <w:t xml:space="preserve">, именно так, как я хотела поцеловать его в ту секунду, когда увидела.  Он крепко держал меня сильными руками, пока его мягкие, совершенные губы клеймили мои. По моей спине пробежала дрожь, и между бёдер расцвело горячее тепло. Кажется, что он целовал меня целую вечность, прежде чем медленно, затаив дыхание, оторвался от моих губ. </w:t>
      </w:r>
    </w:p>
    <w:p w:rsidR="00B739A3" w:rsidRPr="0062100A" w:rsidRDefault="00B739A3" w:rsidP="00B739A3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62100A">
        <w:rPr>
          <w:rFonts w:ascii="Times New Roman" w:hAnsi="Times New Roman" w:cs="Times New Roman"/>
          <w:sz w:val="24"/>
          <w:szCs w:val="24"/>
        </w:rPr>
        <w:t>— Сядь, — пр</w:t>
      </w:r>
      <w:r w:rsidR="00A128A5">
        <w:rPr>
          <w:rFonts w:ascii="Times New Roman" w:hAnsi="Times New Roman" w:cs="Times New Roman"/>
          <w:sz w:val="24"/>
          <w:szCs w:val="24"/>
        </w:rPr>
        <w:t>иказ</w:t>
      </w:r>
      <w:r w:rsidRPr="0062100A">
        <w:rPr>
          <w:rFonts w:ascii="Times New Roman" w:hAnsi="Times New Roman" w:cs="Times New Roman"/>
          <w:sz w:val="24"/>
          <w:szCs w:val="24"/>
        </w:rPr>
        <w:t xml:space="preserve">ал он, и, толкнув меня обратно на стол, немного отодвинулся. Я пулей залезла обратно на большой деревянный стол, моя юбка задралась, оголяя сливочные бедра. Я смотрела на него, тяжело дыша, когда его </w:t>
      </w:r>
      <w:r w:rsidR="00A128A5">
        <w:rPr>
          <w:rFonts w:ascii="Times New Roman" w:hAnsi="Times New Roman" w:cs="Times New Roman"/>
          <w:sz w:val="24"/>
          <w:szCs w:val="24"/>
        </w:rPr>
        <w:t xml:space="preserve">жадный </w:t>
      </w:r>
      <w:r w:rsidRPr="0062100A">
        <w:rPr>
          <w:rFonts w:ascii="Times New Roman" w:hAnsi="Times New Roman" w:cs="Times New Roman"/>
          <w:sz w:val="24"/>
          <w:szCs w:val="24"/>
        </w:rPr>
        <w:t xml:space="preserve">взгляд опустился на кожу моих бёдер. </w:t>
      </w:r>
      <w:proofErr w:type="spellStart"/>
      <w:r w:rsidRPr="0062100A">
        <w:rPr>
          <w:rFonts w:ascii="Times New Roman" w:hAnsi="Times New Roman" w:cs="Times New Roman"/>
          <w:sz w:val="24"/>
          <w:szCs w:val="24"/>
        </w:rPr>
        <w:t>Ченнинг</w:t>
      </w:r>
      <w:proofErr w:type="spellEnd"/>
      <w:r w:rsidRPr="0062100A">
        <w:rPr>
          <w:rFonts w:ascii="Times New Roman" w:hAnsi="Times New Roman" w:cs="Times New Roman"/>
          <w:sz w:val="24"/>
          <w:szCs w:val="24"/>
        </w:rPr>
        <w:t xml:space="preserve"> поднял глаза и, не отрываясь, начал наблюдать за мной, откинувшись в своём кресле.</w:t>
      </w:r>
    </w:p>
    <w:p w:rsidR="00B739A3" w:rsidRPr="0062100A" w:rsidRDefault="00B739A3" w:rsidP="00B739A3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62100A">
        <w:rPr>
          <w:rFonts w:ascii="Times New Roman" w:hAnsi="Times New Roman" w:cs="Times New Roman"/>
          <w:sz w:val="24"/>
          <w:szCs w:val="24"/>
        </w:rPr>
        <w:lastRenderedPageBreak/>
        <w:t xml:space="preserve">Это был он. Мой шаг, то, чего я жаждала, о чём мечтала, увидев его там, в своей комнате. Мой мозг отключился в ту секунду, когда я увидела свои трусики, обернутые вокруг его члена, пока он достигал кульминации. </w:t>
      </w:r>
    </w:p>
    <w:p w:rsidR="00B739A3" w:rsidRPr="0062100A" w:rsidRDefault="00B739A3" w:rsidP="00B739A3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62100A">
        <w:rPr>
          <w:rFonts w:ascii="Times New Roman" w:hAnsi="Times New Roman" w:cs="Times New Roman"/>
          <w:sz w:val="24"/>
          <w:szCs w:val="24"/>
        </w:rPr>
        <w:t xml:space="preserve">Я скинула свои «Мэри Джейн», откинулась на локти, затем медленно подняла скрещенные ноги, чтобы упереться ими по краям стола. Мне стало трудно дышать, когда я увидела, как дёрнулась его челюсть, и из его горла вырвалось низкое рычание. Его взгляд упал на то, что скрывалось под юбкой, и я широко развела ноги, призывая </w:t>
      </w:r>
      <w:proofErr w:type="spellStart"/>
      <w:r w:rsidRPr="0062100A">
        <w:rPr>
          <w:rFonts w:ascii="Times New Roman" w:hAnsi="Times New Roman" w:cs="Times New Roman"/>
          <w:sz w:val="24"/>
          <w:szCs w:val="24"/>
        </w:rPr>
        <w:t>Ченнинга</w:t>
      </w:r>
      <w:proofErr w:type="spellEnd"/>
      <w:r w:rsidRPr="0062100A">
        <w:rPr>
          <w:rFonts w:ascii="Times New Roman" w:hAnsi="Times New Roman" w:cs="Times New Roman"/>
          <w:sz w:val="24"/>
          <w:szCs w:val="24"/>
        </w:rPr>
        <w:t>. Я чувствовала свой учащённый пульс, как будто мой бюстгальтер стал меньше, а соски под рубашкой сильно напряглись, я чувствовала, как его голодные глаза поедали мою маленькую киску.</w:t>
      </w:r>
    </w:p>
    <w:p w:rsidR="00B739A3" w:rsidRPr="0062100A" w:rsidRDefault="00B739A3" w:rsidP="00B739A3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62100A">
        <w:rPr>
          <w:rFonts w:ascii="Times New Roman" w:hAnsi="Times New Roman" w:cs="Times New Roman"/>
          <w:sz w:val="24"/>
          <w:szCs w:val="24"/>
        </w:rPr>
        <w:t>— Я думаю, ты забыла что-то сегодня, принцесса, — простонал он, сжав руки в кулаки на подлокотниках кресла.</w:t>
      </w:r>
    </w:p>
    <w:p w:rsidR="00B739A3" w:rsidRPr="0062100A" w:rsidRDefault="00B739A3" w:rsidP="00B739A3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62100A">
        <w:rPr>
          <w:rFonts w:ascii="Times New Roman" w:hAnsi="Times New Roman" w:cs="Times New Roman"/>
          <w:sz w:val="24"/>
          <w:szCs w:val="24"/>
        </w:rPr>
        <w:t>— Что же? — выдохнула я слова, полные жара и неверия, что это происходит на самом деле.</w:t>
      </w:r>
    </w:p>
    <w:p w:rsidR="00B739A3" w:rsidRPr="0062100A" w:rsidRDefault="00B739A3" w:rsidP="00B739A3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62100A">
        <w:rPr>
          <w:rFonts w:ascii="Times New Roman" w:hAnsi="Times New Roman" w:cs="Times New Roman"/>
          <w:sz w:val="24"/>
          <w:szCs w:val="24"/>
        </w:rPr>
        <w:t xml:space="preserve">Его взгляд снова вернулись ко мне. Глаза </w:t>
      </w:r>
      <w:proofErr w:type="spellStart"/>
      <w:r w:rsidRPr="0062100A">
        <w:rPr>
          <w:rFonts w:ascii="Times New Roman" w:hAnsi="Times New Roman" w:cs="Times New Roman"/>
          <w:sz w:val="24"/>
          <w:szCs w:val="24"/>
        </w:rPr>
        <w:t>Ченнинга</w:t>
      </w:r>
      <w:proofErr w:type="spellEnd"/>
      <w:r w:rsidRPr="0062100A">
        <w:rPr>
          <w:rFonts w:ascii="Times New Roman" w:hAnsi="Times New Roman" w:cs="Times New Roman"/>
          <w:sz w:val="24"/>
          <w:szCs w:val="24"/>
        </w:rPr>
        <w:t xml:space="preserve"> яростно сверкали.</w:t>
      </w:r>
    </w:p>
    <w:p w:rsidR="00B739A3" w:rsidRPr="0062100A" w:rsidRDefault="00B739A3" w:rsidP="00B739A3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62100A">
        <w:rPr>
          <w:rFonts w:ascii="Times New Roman" w:hAnsi="Times New Roman" w:cs="Times New Roman"/>
          <w:sz w:val="24"/>
          <w:szCs w:val="24"/>
        </w:rPr>
        <w:t>— Думаю, сегодня ты забыла надеть трусики.</w:t>
      </w:r>
    </w:p>
    <w:p w:rsidR="00B739A3" w:rsidRPr="0062100A" w:rsidRDefault="00B739A3" w:rsidP="00B739A3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62100A">
        <w:rPr>
          <w:rFonts w:ascii="Times New Roman" w:hAnsi="Times New Roman" w:cs="Times New Roman"/>
          <w:sz w:val="24"/>
          <w:szCs w:val="24"/>
        </w:rPr>
        <w:t xml:space="preserve">Медленно я покачала головой. </w:t>
      </w:r>
    </w:p>
    <w:p w:rsidR="00B739A3" w:rsidRPr="0062100A" w:rsidRDefault="00B739A3" w:rsidP="00B739A3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62100A">
        <w:rPr>
          <w:rFonts w:ascii="Times New Roman" w:hAnsi="Times New Roman" w:cs="Times New Roman"/>
          <w:sz w:val="24"/>
          <w:szCs w:val="24"/>
        </w:rPr>
        <w:t xml:space="preserve">— Нет, я не забыла, — прошептала я. </w:t>
      </w:r>
      <w:proofErr w:type="spellStart"/>
      <w:r w:rsidRPr="0062100A">
        <w:rPr>
          <w:rFonts w:ascii="Times New Roman" w:hAnsi="Times New Roman" w:cs="Times New Roman"/>
          <w:sz w:val="24"/>
          <w:szCs w:val="24"/>
        </w:rPr>
        <w:t>Ченнинг</w:t>
      </w:r>
      <w:proofErr w:type="spellEnd"/>
      <w:r w:rsidRPr="0062100A">
        <w:rPr>
          <w:rFonts w:ascii="Times New Roman" w:hAnsi="Times New Roman" w:cs="Times New Roman"/>
          <w:sz w:val="24"/>
          <w:szCs w:val="24"/>
        </w:rPr>
        <w:t xml:space="preserve"> зарычал. — Наслаждаешься видом? — задыхаясь, пробормотала я. Моё сердце так сильно билось в груди, когда я увидела, что предмет моего вожделения и любви смотрит на самую сокровенную часть меня с откровенным голодом во взгляде. — Потому что это для тебя, — вздохнув, проговорила я, мою кожу покалывало под его взглядом. Господи, я становилась всё более влажной, осознав, что он смотрел мне под юбку. — Это всё для тебя.</w:t>
      </w:r>
    </w:p>
    <w:p w:rsidR="00B739A3" w:rsidRPr="0062100A" w:rsidRDefault="00B739A3" w:rsidP="00B739A3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62100A">
        <w:rPr>
          <w:rFonts w:ascii="Times New Roman" w:hAnsi="Times New Roman" w:cs="Times New Roman"/>
          <w:sz w:val="24"/>
          <w:szCs w:val="24"/>
        </w:rPr>
        <w:t xml:space="preserve">— Осторожнее, — </w:t>
      </w:r>
      <w:r w:rsidR="00A128A5">
        <w:rPr>
          <w:rFonts w:ascii="Times New Roman" w:hAnsi="Times New Roman" w:cs="Times New Roman"/>
          <w:sz w:val="24"/>
          <w:szCs w:val="24"/>
        </w:rPr>
        <w:t>предупреди</w:t>
      </w:r>
      <w:r w:rsidRPr="0062100A">
        <w:rPr>
          <w:rFonts w:ascii="Times New Roman" w:hAnsi="Times New Roman" w:cs="Times New Roman"/>
          <w:sz w:val="24"/>
          <w:szCs w:val="24"/>
        </w:rPr>
        <w:t xml:space="preserve">л </w:t>
      </w:r>
      <w:proofErr w:type="spellStart"/>
      <w:r w:rsidRPr="0062100A">
        <w:rPr>
          <w:rFonts w:ascii="Times New Roman" w:hAnsi="Times New Roman" w:cs="Times New Roman"/>
          <w:sz w:val="24"/>
          <w:szCs w:val="24"/>
        </w:rPr>
        <w:t>Ченнинг</w:t>
      </w:r>
      <w:proofErr w:type="spellEnd"/>
      <w:r w:rsidRPr="0062100A">
        <w:rPr>
          <w:rFonts w:ascii="Times New Roman" w:hAnsi="Times New Roman" w:cs="Times New Roman"/>
          <w:sz w:val="24"/>
          <w:szCs w:val="24"/>
        </w:rPr>
        <w:t>, его глаза так и манили меня. Я видела, как на его шее пульсируют вены, как напряжено всё его мускулистое тело. Я могла только вообразить другую часть его твердой и растущей формы.</w:t>
      </w:r>
    </w:p>
    <w:p w:rsidR="00B739A3" w:rsidRPr="0062100A" w:rsidRDefault="00B739A3" w:rsidP="00B739A3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62100A">
        <w:rPr>
          <w:rFonts w:ascii="Times New Roman" w:hAnsi="Times New Roman" w:cs="Times New Roman"/>
          <w:sz w:val="24"/>
          <w:szCs w:val="24"/>
        </w:rPr>
        <w:t>— Осторожнее с чем? — выдохнула я.</w:t>
      </w:r>
    </w:p>
    <w:p w:rsidR="00B739A3" w:rsidRPr="0062100A" w:rsidRDefault="00B739A3" w:rsidP="00B739A3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62100A">
        <w:rPr>
          <w:rFonts w:ascii="Times New Roman" w:hAnsi="Times New Roman" w:cs="Times New Roman"/>
          <w:sz w:val="24"/>
          <w:szCs w:val="24"/>
        </w:rPr>
        <w:t xml:space="preserve">— Ты знаешь, </w:t>
      </w:r>
      <w:proofErr w:type="spellStart"/>
      <w:r w:rsidRPr="0062100A">
        <w:rPr>
          <w:rFonts w:ascii="Times New Roman" w:hAnsi="Times New Roman" w:cs="Times New Roman"/>
          <w:sz w:val="24"/>
          <w:szCs w:val="24"/>
        </w:rPr>
        <w:t>Эверли</w:t>
      </w:r>
      <w:proofErr w:type="spellEnd"/>
      <w:r w:rsidRPr="0062100A">
        <w:rPr>
          <w:rFonts w:ascii="Times New Roman" w:hAnsi="Times New Roman" w:cs="Times New Roman"/>
          <w:sz w:val="24"/>
          <w:szCs w:val="24"/>
        </w:rPr>
        <w:t xml:space="preserve">, — тяжело сказал </w:t>
      </w:r>
      <w:proofErr w:type="spellStart"/>
      <w:r w:rsidRPr="0062100A">
        <w:rPr>
          <w:rFonts w:ascii="Times New Roman" w:hAnsi="Times New Roman" w:cs="Times New Roman"/>
          <w:sz w:val="24"/>
          <w:szCs w:val="24"/>
        </w:rPr>
        <w:t>Ченнинг</w:t>
      </w:r>
      <w:proofErr w:type="spellEnd"/>
      <w:r w:rsidRPr="0062100A">
        <w:rPr>
          <w:rFonts w:ascii="Times New Roman" w:hAnsi="Times New Roman" w:cs="Times New Roman"/>
          <w:sz w:val="24"/>
          <w:szCs w:val="24"/>
        </w:rPr>
        <w:t>. — Ты продолжаешь дразнить меня, и я не буду играть по-хорошему.</w:t>
      </w:r>
    </w:p>
    <w:p w:rsidR="00B739A3" w:rsidRPr="0062100A" w:rsidRDefault="00B739A3" w:rsidP="00B739A3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62100A">
        <w:rPr>
          <w:rFonts w:ascii="Times New Roman" w:hAnsi="Times New Roman" w:cs="Times New Roman"/>
          <w:sz w:val="24"/>
          <w:szCs w:val="24"/>
        </w:rPr>
        <w:t xml:space="preserve">— Может, я не хочу </w:t>
      </w:r>
      <w:proofErr w:type="spellStart"/>
      <w:r w:rsidRPr="0062100A">
        <w:rPr>
          <w:rFonts w:ascii="Times New Roman" w:hAnsi="Times New Roman" w:cs="Times New Roman"/>
          <w:sz w:val="24"/>
          <w:szCs w:val="24"/>
        </w:rPr>
        <w:t>по-хоро</w:t>
      </w:r>
      <w:proofErr w:type="spellEnd"/>
      <w:r w:rsidRPr="0062100A">
        <w:rPr>
          <w:rFonts w:ascii="Times New Roman" w:hAnsi="Times New Roman" w:cs="Times New Roman"/>
          <w:sz w:val="24"/>
          <w:szCs w:val="24"/>
        </w:rPr>
        <w:t>...</w:t>
      </w:r>
    </w:p>
    <w:p w:rsidR="00B739A3" w:rsidRPr="0062100A" w:rsidRDefault="00B739A3" w:rsidP="00B739A3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62100A">
        <w:rPr>
          <w:rFonts w:ascii="Times New Roman" w:hAnsi="Times New Roman" w:cs="Times New Roman"/>
          <w:sz w:val="24"/>
          <w:szCs w:val="24"/>
        </w:rPr>
        <w:t>— Я предупреждаю тебя, принцесса, — застонал он, цепляясь за подлокотники кресла, как будто на пределе контроля. От мысли, что он потеряет его, моё тело начало покалывать ещё больше, а сердце забилось ещё быстрее.</w:t>
      </w:r>
    </w:p>
    <w:p w:rsidR="00B739A3" w:rsidRPr="0062100A" w:rsidRDefault="00B739A3" w:rsidP="00B739A3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62100A">
        <w:rPr>
          <w:rFonts w:ascii="Times New Roman" w:hAnsi="Times New Roman" w:cs="Times New Roman"/>
          <w:sz w:val="24"/>
          <w:szCs w:val="24"/>
        </w:rPr>
        <w:t>— Предупреждаешь меня о чем? — я разрешила словам литься с моих губ, почувствовав себя сексуальнее, чем когда-либо раньше. Я видела, как его жаркий взгляд упал мне между ног, и медленно развела их ещё шире. Я была полностью открыта для него, моя молодая влажная розовая киска блестела в мягком свете его кабинета.</w:t>
      </w:r>
      <w:r w:rsidR="00A128A5">
        <w:rPr>
          <w:rFonts w:ascii="Times New Roman" w:hAnsi="Times New Roman" w:cs="Times New Roman"/>
          <w:sz w:val="24"/>
          <w:szCs w:val="24"/>
        </w:rPr>
        <w:t xml:space="preserve"> </w:t>
      </w:r>
      <w:r w:rsidRPr="0062100A">
        <w:rPr>
          <w:rFonts w:ascii="Times New Roman" w:hAnsi="Times New Roman" w:cs="Times New Roman"/>
          <w:sz w:val="24"/>
          <w:szCs w:val="24"/>
        </w:rPr>
        <w:t>— Должна ли я раскрыть ноги ещё шире, чтобы ты смог увидеть мою тугую маленькую киску, брат? — я задыхалась, чувствуя себя как во сне, когда слова, которые я никогда не думала, что смогу произнести вслух, полились наружу. — Я знаю, что тебе очень сильно нравятся мои трусики, поэтому подумала, что всё будет в порядке, если как-нибудь не надену их.</w:t>
      </w:r>
    </w:p>
    <w:p w:rsidR="00B739A3" w:rsidRPr="0062100A" w:rsidRDefault="00B739A3" w:rsidP="00B739A3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62100A">
        <w:rPr>
          <w:rFonts w:ascii="Times New Roman" w:hAnsi="Times New Roman" w:cs="Times New Roman"/>
          <w:sz w:val="24"/>
          <w:szCs w:val="24"/>
        </w:rPr>
        <w:t>Я видела, как у него перехватило дыхание, и его глаза засверкали, когда он понял, о чём я говорила.</w:t>
      </w:r>
    </w:p>
    <w:p w:rsidR="00B739A3" w:rsidRPr="0062100A" w:rsidRDefault="00B739A3" w:rsidP="00B739A3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62100A">
        <w:rPr>
          <w:rFonts w:ascii="Times New Roman" w:hAnsi="Times New Roman" w:cs="Times New Roman"/>
          <w:sz w:val="24"/>
          <w:szCs w:val="24"/>
        </w:rPr>
        <w:t xml:space="preserve">— Ты наблюдала за мной, да? </w:t>
      </w:r>
    </w:p>
    <w:p w:rsidR="00B739A3" w:rsidRPr="0062100A" w:rsidRDefault="00B739A3" w:rsidP="00B739A3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62100A">
        <w:rPr>
          <w:rFonts w:ascii="Times New Roman" w:hAnsi="Times New Roman" w:cs="Times New Roman"/>
          <w:sz w:val="24"/>
          <w:szCs w:val="24"/>
        </w:rPr>
        <w:t>Тяжело дыша, я кивнула и развела ноги так широко, как это было возможно. Моя юбка задралась до талии, и я позволила ему увидеть меня.</w:t>
      </w:r>
    </w:p>
    <w:p w:rsidR="00B739A3" w:rsidRPr="0062100A" w:rsidRDefault="00B739A3" w:rsidP="00B739A3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62100A">
        <w:rPr>
          <w:rFonts w:ascii="Times New Roman" w:hAnsi="Times New Roman" w:cs="Times New Roman"/>
          <w:sz w:val="24"/>
          <w:szCs w:val="24"/>
        </w:rPr>
        <w:t xml:space="preserve">— Грязная девочка, — </w:t>
      </w:r>
      <w:r w:rsidR="00A128A5">
        <w:rPr>
          <w:rFonts w:ascii="Times New Roman" w:hAnsi="Times New Roman" w:cs="Times New Roman"/>
          <w:sz w:val="24"/>
          <w:szCs w:val="24"/>
        </w:rPr>
        <w:t>рыкну</w:t>
      </w:r>
      <w:r w:rsidRPr="0062100A">
        <w:rPr>
          <w:rFonts w:ascii="Times New Roman" w:hAnsi="Times New Roman" w:cs="Times New Roman"/>
          <w:sz w:val="24"/>
          <w:szCs w:val="24"/>
        </w:rPr>
        <w:t xml:space="preserve">л </w:t>
      </w:r>
      <w:proofErr w:type="spellStart"/>
      <w:r w:rsidRPr="0062100A">
        <w:rPr>
          <w:rFonts w:ascii="Times New Roman" w:hAnsi="Times New Roman" w:cs="Times New Roman"/>
          <w:sz w:val="24"/>
          <w:szCs w:val="24"/>
        </w:rPr>
        <w:t>Ченнинг</w:t>
      </w:r>
      <w:proofErr w:type="spellEnd"/>
      <w:r w:rsidRPr="0062100A">
        <w:rPr>
          <w:rFonts w:ascii="Times New Roman" w:hAnsi="Times New Roman" w:cs="Times New Roman"/>
          <w:sz w:val="24"/>
          <w:szCs w:val="24"/>
        </w:rPr>
        <w:t>. — Такая грязная, плохая маленькая девочка наблюдала, как её сводный брат дрочил член.</w:t>
      </w:r>
    </w:p>
    <w:p w:rsidR="00B739A3" w:rsidRPr="0062100A" w:rsidRDefault="00B739A3" w:rsidP="00B739A3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62100A">
        <w:rPr>
          <w:rFonts w:ascii="Times New Roman" w:hAnsi="Times New Roman" w:cs="Times New Roman"/>
          <w:sz w:val="24"/>
          <w:szCs w:val="24"/>
        </w:rPr>
        <w:t xml:space="preserve">Я захныкала, а мой взгляд упал на огромную выпуклость в его штанах. </w:t>
      </w:r>
    </w:p>
    <w:p w:rsidR="00B739A3" w:rsidRPr="0062100A" w:rsidRDefault="00B739A3" w:rsidP="00B739A3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62100A">
        <w:rPr>
          <w:rFonts w:ascii="Times New Roman" w:hAnsi="Times New Roman" w:cs="Times New Roman"/>
          <w:sz w:val="24"/>
          <w:szCs w:val="24"/>
        </w:rPr>
        <w:lastRenderedPageBreak/>
        <w:t>— И кто же здесь самый грязный? — ответила я. — Все, что я вижу, так это своего грязного сводного брата, который рылся в моем ящике с нижним бельем, поглаживая свой член.</w:t>
      </w:r>
    </w:p>
    <w:p w:rsidR="00B739A3" w:rsidRPr="0062100A" w:rsidRDefault="00A128A5" w:rsidP="00B739A3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М-м-м, — о</w:t>
      </w:r>
      <w:r w:rsidR="00B739A3" w:rsidRPr="0062100A">
        <w:rPr>
          <w:rFonts w:ascii="Times New Roman" w:hAnsi="Times New Roman" w:cs="Times New Roman"/>
          <w:sz w:val="24"/>
          <w:szCs w:val="24"/>
        </w:rPr>
        <w:t>н вцепи</w:t>
      </w:r>
      <w:r>
        <w:rPr>
          <w:rFonts w:ascii="Times New Roman" w:hAnsi="Times New Roman" w:cs="Times New Roman"/>
          <w:sz w:val="24"/>
          <w:szCs w:val="24"/>
        </w:rPr>
        <w:t>лся</w:t>
      </w:r>
      <w:r w:rsidR="00B739A3" w:rsidRPr="0062100A">
        <w:rPr>
          <w:rFonts w:ascii="Times New Roman" w:hAnsi="Times New Roman" w:cs="Times New Roman"/>
          <w:sz w:val="24"/>
          <w:szCs w:val="24"/>
        </w:rPr>
        <w:t xml:space="preserve"> руками в подлокотники своего кресла, мышцы его предплечий напряглись под закатанными рукавами.</w:t>
      </w:r>
    </w:p>
    <w:p w:rsidR="00B739A3" w:rsidRPr="0062100A" w:rsidRDefault="00B739A3" w:rsidP="00B739A3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62100A">
        <w:rPr>
          <w:rFonts w:ascii="Times New Roman" w:hAnsi="Times New Roman" w:cs="Times New Roman"/>
          <w:sz w:val="24"/>
          <w:szCs w:val="24"/>
        </w:rPr>
        <w:t>— Ох, прости, если я тебя смущаю, — дразнила я, затаив дыхание. — Ты выглядишь очень взволновано там.</w:t>
      </w:r>
    </w:p>
    <w:p w:rsidR="00B739A3" w:rsidRPr="0062100A" w:rsidRDefault="00B739A3" w:rsidP="00B739A3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62100A">
        <w:rPr>
          <w:rFonts w:ascii="Times New Roman" w:hAnsi="Times New Roman" w:cs="Times New Roman"/>
          <w:sz w:val="24"/>
          <w:szCs w:val="24"/>
        </w:rPr>
        <w:t xml:space="preserve">Моё сердце забилось сильнее, но я продолжила соблазнять его. После этого мы уже не можем вернуться к прежним нудным дням, как будто ничего не случилось. В действительности, мы прошли этот этап в тот момент, когда моя голова просунулась в дверной проем моей спальни, и я увидела всё, что там делал </w:t>
      </w:r>
      <w:proofErr w:type="spellStart"/>
      <w:r w:rsidRPr="0062100A">
        <w:rPr>
          <w:rFonts w:ascii="Times New Roman" w:hAnsi="Times New Roman" w:cs="Times New Roman"/>
          <w:sz w:val="24"/>
          <w:szCs w:val="24"/>
        </w:rPr>
        <w:t>Ченнинг</w:t>
      </w:r>
      <w:proofErr w:type="spellEnd"/>
      <w:r w:rsidRPr="0062100A">
        <w:rPr>
          <w:rFonts w:ascii="Times New Roman" w:hAnsi="Times New Roman" w:cs="Times New Roman"/>
          <w:sz w:val="24"/>
          <w:szCs w:val="24"/>
        </w:rPr>
        <w:t xml:space="preserve">. Но это, конечно же, отошло на второй план, когда я, сидя на краю стола, показала своему сводному брату свою киску. </w:t>
      </w:r>
    </w:p>
    <w:p w:rsidR="00B739A3" w:rsidRPr="0062100A" w:rsidRDefault="00B739A3" w:rsidP="00B739A3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62100A">
        <w:rPr>
          <w:rFonts w:ascii="Times New Roman" w:hAnsi="Times New Roman" w:cs="Times New Roman"/>
          <w:sz w:val="24"/>
          <w:szCs w:val="24"/>
        </w:rPr>
        <w:t xml:space="preserve">— Я думала, что тебе нравится наблюдать за мной, </w:t>
      </w:r>
      <w:proofErr w:type="spellStart"/>
      <w:r w:rsidRPr="0062100A">
        <w:rPr>
          <w:rFonts w:ascii="Times New Roman" w:hAnsi="Times New Roman" w:cs="Times New Roman"/>
          <w:sz w:val="24"/>
          <w:szCs w:val="24"/>
        </w:rPr>
        <w:t>Ченнинг</w:t>
      </w:r>
      <w:proofErr w:type="spellEnd"/>
      <w:r w:rsidRPr="0062100A">
        <w:rPr>
          <w:rFonts w:ascii="Times New Roman" w:hAnsi="Times New Roman" w:cs="Times New Roman"/>
          <w:sz w:val="24"/>
          <w:szCs w:val="24"/>
        </w:rPr>
        <w:t>, — прошептала я. — В тот день, когда ты стоял в моей комнате, поглаживая свой член...</w:t>
      </w:r>
    </w:p>
    <w:p w:rsidR="00B739A3" w:rsidRPr="0062100A" w:rsidRDefault="00B739A3" w:rsidP="00B739A3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62100A">
        <w:rPr>
          <w:rFonts w:ascii="Times New Roman" w:hAnsi="Times New Roman" w:cs="Times New Roman"/>
          <w:sz w:val="24"/>
          <w:szCs w:val="24"/>
        </w:rPr>
        <w:t xml:space="preserve">— </w:t>
      </w:r>
      <w:proofErr w:type="spellStart"/>
      <w:r w:rsidRPr="0062100A">
        <w:rPr>
          <w:rFonts w:ascii="Times New Roman" w:hAnsi="Times New Roman" w:cs="Times New Roman"/>
          <w:sz w:val="24"/>
          <w:szCs w:val="24"/>
        </w:rPr>
        <w:t>Бл</w:t>
      </w:r>
      <w:proofErr w:type="spellEnd"/>
      <w:r w:rsidRPr="0062100A">
        <w:rPr>
          <w:rFonts w:ascii="Times New Roman" w:hAnsi="Times New Roman" w:cs="Times New Roman"/>
          <w:sz w:val="24"/>
          <w:szCs w:val="24"/>
        </w:rPr>
        <w:t>*</w:t>
      </w:r>
      <w:proofErr w:type="spellStart"/>
      <w:r w:rsidRPr="0062100A">
        <w:rPr>
          <w:rFonts w:ascii="Times New Roman" w:hAnsi="Times New Roman" w:cs="Times New Roman"/>
          <w:sz w:val="24"/>
          <w:szCs w:val="24"/>
        </w:rPr>
        <w:t>дь</w:t>
      </w:r>
      <w:proofErr w:type="spellEnd"/>
      <w:r w:rsidRPr="0062100A">
        <w:rPr>
          <w:rFonts w:ascii="Times New Roman" w:hAnsi="Times New Roman" w:cs="Times New Roman"/>
          <w:sz w:val="24"/>
          <w:szCs w:val="24"/>
        </w:rPr>
        <w:t>, принцесса, — простонал он.</w:t>
      </w:r>
    </w:p>
    <w:p w:rsidR="00B739A3" w:rsidRPr="0062100A" w:rsidRDefault="00B739A3" w:rsidP="00B739A3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62100A">
        <w:rPr>
          <w:rFonts w:ascii="Times New Roman" w:hAnsi="Times New Roman" w:cs="Times New Roman"/>
          <w:sz w:val="24"/>
          <w:szCs w:val="24"/>
        </w:rPr>
        <w:t>— Да? — спросила я так сладко, как только могла.</w:t>
      </w:r>
    </w:p>
    <w:p w:rsidR="00B739A3" w:rsidRPr="0062100A" w:rsidRDefault="00B739A3" w:rsidP="00B739A3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62100A">
        <w:rPr>
          <w:rFonts w:ascii="Times New Roman" w:hAnsi="Times New Roman" w:cs="Times New Roman"/>
          <w:sz w:val="24"/>
          <w:szCs w:val="24"/>
        </w:rPr>
        <w:t>— У тебя очень грязный рот для такой сладкой маленькой девочки.</w:t>
      </w:r>
    </w:p>
    <w:p w:rsidR="00B739A3" w:rsidRPr="0062100A" w:rsidRDefault="00B739A3" w:rsidP="00B739A3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62100A">
        <w:rPr>
          <w:rFonts w:ascii="Times New Roman" w:hAnsi="Times New Roman" w:cs="Times New Roman"/>
          <w:sz w:val="24"/>
          <w:szCs w:val="24"/>
        </w:rPr>
        <w:t>— Может быть, я не такая сладкая, — выдохнула я.</w:t>
      </w:r>
    </w:p>
    <w:p w:rsidR="00B739A3" w:rsidRPr="0062100A" w:rsidRDefault="00B739A3" w:rsidP="00B739A3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62100A">
        <w:rPr>
          <w:rFonts w:ascii="Times New Roman" w:hAnsi="Times New Roman" w:cs="Times New Roman"/>
          <w:sz w:val="24"/>
          <w:szCs w:val="24"/>
        </w:rPr>
        <w:t>— Только я буду судить об этом, — проворчал он. — Но готов сделать ставку, что ты такая же сладкая, как чёртов леденец. — Его взгляд снова опустился  между моих ног, и я тихонько заскулила.</w:t>
      </w:r>
    </w:p>
    <w:p w:rsidR="00B739A3" w:rsidRPr="0062100A" w:rsidRDefault="00B739A3" w:rsidP="00B739A3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62100A">
        <w:rPr>
          <w:rFonts w:ascii="Times New Roman" w:hAnsi="Times New Roman" w:cs="Times New Roman"/>
          <w:sz w:val="24"/>
          <w:szCs w:val="24"/>
        </w:rPr>
        <w:t xml:space="preserve">— Тебе нравится моя маленькая киска, сводный братец? — мой голос был тихим и наполненным похотью. Я кусала свою губу, наблюдая, как напряжённо охнув, он медленно, почти неосознанно наклонился ближе ко мне. Я чувствовала его дыхание на своем колене, оно посылало горячие импульсы сквозь всё тело. Я чувствовала, что моё собственное желание потоком оросило складки моей киски, когда я посмотрела ему в глаза, охнув от желания. </w:t>
      </w:r>
      <w:proofErr w:type="spellStart"/>
      <w:r w:rsidRPr="0062100A">
        <w:rPr>
          <w:rFonts w:ascii="Times New Roman" w:hAnsi="Times New Roman" w:cs="Times New Roman"/>
          <w:sz w:val="24"/>
          <w:szCs w:val="24"/>
        </w:rPr>
        <w:t>Ченнинг</w:t>
      </w:r>
      <w:proofErr w:type="spellEnd"/>
      <w:r w:rsidRPr="0062100A">
        <w:rPr>
          <w:rFonts w:ascii="Times New Roman" w:hAnsi="Times New Roman" w:cs="Times New Roman"/>
          <w:sz w:val="24"/>
          <w:szCs w:val="24"/>
        </w:rPr>
        <w:t xml:space="preserve"> сжал челюсть и с трудом сглотнул. Его взгляд стал свирепым, а зрачки потемнели, и когда он наклонился ещё ближе, его глаза уставились на мою промежность. От напряжения он вцепился руками в бёдра, и было видно, как выпуклость между его бёдер пульсировала сквозь ткань.</w:t>
      </w:r>
    </w:p>
    <w:p w:rsidR="00B739A3" w:rsidRPr="0062100A" w:rsidRDefault="00B739A3" w:rsidP="00B739A3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62100A">
        <w:rPr>
          <w:rFonts w:ascii="Times New Roman" w:hAnsi="Times New Roman" w:cs="Times New Roman"/>
          <w:sz w:val="24"/>
          <w:szCs w:val="24"/>
        </w:rPr>
        <w:t>— Ты можешь  достать его? — прошептала ему я. — Я никому не скажу. Я просто хочу увидеть его снова.</w:t>
      </w:r>
    </w:p>
    <w:p w:rsidR="00B739A3" w:rsidRPr="0062100A" w:rsidRDefault="00B739A3" w:rsidP="00B739A3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proofErr w:type="spellStart"/>
      <w:r w:rsidRPr="0062100A">
        <w:rPr>
          <w:rFonts w:ascii="Times New Roman" w:hAnsi="Times New Roman" w:cs="Times New Roman"/>
          <w:sz w:val="24"/>
          <w:szCs w:val="24"/>
        </w:rPr>
        <w:t>Ченнинг</w:t>
      </w:r>
      <w:proofErr w:type="spellEnd"/>
      <w:r w:rsidRPr="0062100A">
        <w:rPr>
          <w:rFonts w:ascii="Times New Roman" w:hAnsi="Times New Roman" w:cs="Times New Roman"/>
          <w:sz w:val="24"/>
          <w:szCs w:val="24"/>
        </w:rPr>
        <w:t xml:space="preserve"> жадно улыбнулся, глядя мне прямо в глаза. Его глаза горели.</w:t>
      </w:r>
    </w:p>
    <w:p w:rsidR="00B739A3" w:rsidRPr="0062100A" w:rsidRDefault="00B739A3" w:rsidP="00B739A3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62100A">
        <w:rPr>
          <w:rFonts w:ascii="Times New Roman" w:hAnsi="Times New Roman" w:cs="Times New Roman"/>
          <w:sz w:val="24"/>
          <w:szCs w:val="24"/>
        </w:rPr>
        <w:t xml:space="preserve">— Во-первых, — </w:t>
      </w:r>
      <w:r w:rsidR="00AE79C2">
        <w:rPr>
          <w:rFonts w:ascii="Times New Roman" w:hAnsi="Times New Roman" w:cs="Times New Roman"/>
          <w:sz w:val="24"/>
          <w:szCs w:val="24"/>
        </w:rPr>
        <w:t>приказным тоном сказал</w:t>
      </w:r>
      <w:r w:rsidRPr="0062100A">
        <w:rPr>
          <w:rFonts w:ascii="Times New Roman" w:hAnsi="Times New Roman" w:cs="Times New Roman"/>
          <w:sz w:val="24"/>
          <w:szCs w:val="24"/>
        </w:rPr>
        <w:t xml:space="preserve"> он. — Сначала я посмотрю, как ты запустишь пальцы в эту непослушную маленькую киску, а затем я буду наслаждаться выражением твоего лица, пока ты будешь дразнить её, и только после этого, возможно, я покажу его тебе.</w:t>
      </w:r>
    </w:p>
    <w:p w:rsidR="00B739A3" w:rsidRPr="0062100A" w:rsidRDefault="00B739A3" w:rsidP="00B739A3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62100A">
        <w:rPr>
          <w:rFonts w:ascii="Times New Roman" w:hAnsi="Times New Roman" w:cs="Times New Roman"/>
          <w:sz w:val="24"/>
          <w:szCs w:val="24"/>
        </w:rPr>
        <w:t xml:space="preserve">— </w:t>
      </w:r>
      <w:proofErr w:type="spellStart"/>
      <w:r w:rsidRPr="0062100A">
        <w:rPr>
          <w:rFonts w:ascii="Times New Roman" w:hAnsi="Times New Roman" w:cs="Times New Roman"/>
          <w:sz w:val="24"/>
          <w:szCs w:val="24"/>
        </w:rPr>
        <w:t>Ченнинг</w:t>
      </w:r>
      <w:proofErr w:type="spellEnd"/>
      <w:r w:rsidRPr="0062100A">
        <w:rPr>
          <w:rFonts w:ascii="Times New Roman" w:hAnsi="Times New Roman" w:cs="Times New Roman"/>
          <w:sz w:val="24"/>
          <w:szCs w:val="24"/>
        </w:rPr>
        <w:t>...</w:t>
      </w:r>
    </w:p>
    <w:p w:rsidR="00B739A3" w:rsidRPr="0062100A" w:rsidRDefault="00B739A3" w:rsidP="00B739A3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62100A">
        <w:rPr>
          <w:rFonts w:ascii="Times New Roman" w:hAnsi="Times New Roman" w:cs="Times New Roman"/>
          <w:sz w:val="24"/>
          <w:szCs w:val="24"/>
        </w:rPr>
        <w:t>— Покажи мне, какой грязной ты можешь быть, принцесса, — застонал он, не отрывая от меня своих сверкающих глаз. — Широко раскрой эту маленькую киску и покажи мне, как сильно ты хочешь получить его.</w:t>
      </w:r>
    </w:p>
    <w:p w:rsidR="00B739A3" w:rsidRPr="0062100A" w:rsidRDefault="00B739A3" w:rsidP="00B739A3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62100A">
        <w:rPr>
          <w:rFonts w:ascii="Times New Roman" w:hAnsi="Times New Roman" w:cs="Times New Roman"/>
          <w:sz w:val="24"/>
          <w:szCs w:val="24"/>
        </w:rPr>
        <w:t xml:space="preserve">Как будто имея свой собственный разум, мои руки скользнули вниз по бёдрам, и когда пальцы коснулись клитора, я застонала. Можно было бы подумать, что я зажмурюсь, или что-то подобное, но  так или иначе, я не закрыла глаза – я смотрела на </w:t>
      </w:r>
      <w:proofErr w:type="spellStart"/>
      <w:r w:rsidRPr="0062100A">
        <w:rPr>
          <w:rFonts w:ascii="Times New Roman" w:hAnsi="Times New Roman" w:cs="Times New Roman"/>
          <w:sz w:val="24"/>
          <w:szCs w:val="24"/>
        </w:rPr>
        <w:t>Ченнинга</w:t>
      </w:r>
      <w:proofErr w:type="spellEnd"/>
      <w:r w:rsidRPr="0062100A">
        <w:rPr>
          <w:rFonts w:ascii="Times New Roman" w:hAnsi="Times New Roman" w:cs="Times New Roman"/>
          <w:sz w:val="24"/>
          <w:szCs w:val="24"/>
        </w:rPr>
        <w:t>, дразня пальцами свою щелку.</w:t>
      </w:r>
    </w:p>
    <w:p w:rsidR="00B739A3" w:rsidRPr="0062100A" w:rsidRDefault="00B739A3" w:rsidP="00B739A3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62100A">
        <w:rPr>
          <w:rFonts w:ascii="Times New Roman" w:hAnsi="Times New Roman" w:cs="Times New Roman"/>
          <w:sz w:val="24"/>
          <w:szCs w:val="24"/>
        </w:rPr>
        <w:t xml:space="preserve">Двумя пальцами я пробежала по моим мокрым, пухлым губкам, собирая свою смазку.  Когда мои пальцы достигли клитора, я закричала, а моё тело выгнулась, подхваченное потоком наслаждения. </w:t>
      </w:r>
    </w:p>
    <w:p w:rsidR="00B739A3" w:rsidRPr="0062100A" w:rsidRDefault="00B739A3" w:rsidP="00B739A3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62100A">
        <w:rPr>
          <w:rFonts w:ascii="Times New Roman" w:hAnsi="Times New Roman" w:cs="Times New Roman"/>
          <w:sz w:val="24"/>
          <w:szCs w:val="24"/>
        </w:rPr>
        <w:t>— Именно так, принцесса, — про</w:t>
      </w:r>
      <w:r w:rsidR="00AE79C2">
        <w:rPr>
          <w:rFonts w:ascii="Times New Roman" w:hAnsi="Times New Roman" w:cs="Times New Roman"/>
          <w:sz w:val="24"/>
          <w:szCs w:val="24"/>
        </w:rPr>
        <w:t>шепт</w:t>
      </w:r>
      <w:r w:rsidRPr="0062100A">
        <w:rPr>
          <w:rFonts w:ascii="Times New Roman" w:hAnsi="Times New Roman" w:cs="Times New Roman"/>
          <w:sz w:val="24"/>
          <w:szCs w:val="24"/>
        </w:rPr>
        <w:t xml:space="preserve">ал </w:t>
      </w:r>
      <w:proofErr w:type="spellStart"/>
      <w:r w:rsidRPr="0062100A">
        <w:rPr>
          <w:rFonts w:ascii="Times New Roman" w:hAnsi="Times New Roman" w:cs="Times New Roman"/>
          <w:sz w:val="24"/>
          <w:szCs w:val="24"/>
        </w:rPr>
        <w:t>Ченнинг</w:t>
      </w:r>
      <w:proofErr w:type="spellEnd"/>
      <w:r w:rsidRPr="0062100A">
        <w:rPr>
          <w:rFonts w:ascii="Times New Roman" w:hAnsi="Times New Roman" w:cs="Times New Roman"/>
          <w:sz w:val="24"/>
          <w:szCs w:val="24"/>
        </w:rPr>
        <w:t xml:space="preserve">. Его руки сомкнулись вокруг огромной выпуклости в его штанах. Он поглаживал свой член через них, пока смотрел на меня. — Поиграй с клитором, </w:t>
      </w:r>
      <w:proofErr w:type="spellStart"/>
      <w:r w:rsidRPr="0062100A">
        <w:rPr>
          <w:rFonts w:ascii="Times New Roman" w:hAnsi="Times New Roman" w:cs="Times New Roman"/>
          <w:sz w:val="24"/>
          <w:szCs w:val="24"/>
        </w:rPr>
        <w:t>Эверли</w:t>
      </w:r>
      <w:proofErr w:type="spellEnd"/>
      <w:r w:rsidRPr="0062100A">
        <w:rPr>
          <w:rFonts w:ascii="Times New Roman" w:hAnsi="Times New Roman" w:cs="Times New Roman"/>
          <w:sz w:val="24"/>
          <w:szCs w:val="24"/>
        </w:rPr>
        <w:t>. Поиграй с этой красивой киской для меня.</w:t>
      </w:r>
    </w:p>
    <w:p w:rsidR="00B739A3" w:rsidRPr="0062100A" w:rsidRDefault="00B739A3" w:rsidP="00B739A3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62100A">
        <w:rPr>
          <w:rFonts w:ascii="Times New Roman" w:hAnsi="Times New Roman" w:cs="Times New Roman"/>
          <w:sz w:val="24"/>
          <w:szCs w:val="24"/>
        </w:rPr>
        <w:lastRenderedPageBreak/>
        <w:t xml:space="preserve">Я хныкала, потирая пальцами свой клитор, и задыхалась, пока он смотрел на меня, поглаживая свой член через штаны.  Я не могла поверить, что делаю это, но знала, что ни за что не хотела останавливаться. Я протолкнула пальцы ниже, и, когда мои пальцы оказались глубоко внутри моей скользкой тугой киски, </w:t>
      </w:r>
      <w:proofErr w:type="spellStart"/>
      <w:r w:rsidRPr="0062100A">
        <w:rPr>
          <w:rFonts w:ascii="Times New Roman" w:hAnsi="Times New Roman" w:cs="Times New Roman"/>
          <w:sz w:val="24"/>
          <w:szCs w:val="24"/>
        </w:rPr>
        <w:t>Ченнинг</w:t>
      </w:r>
      <w:proofErr w:type="spellEnd"/>
      <w:r w:rsidRPr="0062100A">
        <w:rPr>
          <w:rFonts w:ascii="Times New Roman" w:hAnsi="Times New Roman" w:cs="Times New Roman"/>
          <w:sz w:val="24"/>
          <w:szCs w:val="24"/>
        </w:rPr>
        <w:t xml:space="preserve"> жёстко застонал.</w:t>
      </w:r>
    </w:p>
    <w:p w:rsidR="00B739A3" w:rsidRPr="0062100A" w:rsidRDefault="00B739A3" w:rsidP="00B739A3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62100A">
        <w:rPr>
          <w:rFonts w:ascii="Times New Roman" w:hAnsi="Times New Roman" w:cs="Times New Roman"/>
          <w:sz w:val="24"/>
          <w:szCs w:val="24"/>
        </w:rPr>
        <w:t xml:space="preserve">— </w:t>
      </w:r>
      <w:proofErr w:type="spellStart"/>
      <w:r w:rsidRPr="0062100A">
        <w:rPr>
          <w:rFonts w:ascii="Times New Roman" w:hAnsi="Times New Roman" w:cs="Times New Roman"/>
          <w:sz w:val="24"/>
          <w:szCs w:val="24"/>
        </w:rPr>
        <w:t>Бл</w:t>
      </w:r>
      <w:proofErr w:type="spellEnd"/>
      <w:r w:rsidRPr="0062100A">
        <w:rPr>
          <w:rFonts w:ascii="Times New Roman" w:hAnsi="Times New Roman" w:cs="Times New Roman"/>
          <w:sz w:val="24"/>
          <w:szCs w:val="24"/>
        </w:rPr>
        <w:t>*</w:t>
      </w:r>
      <w:proofErr w:type="spellStart"/>
      <w:r w:rsidRPr="0062100A">
        <w:rPr>
          <w:rFonts w:ascii="Times New Roman" w:hAnsi="Times New Roman" w:cs="Times New Roman"/>
          <w:sz w:val="24"/>
          <w:szCs w:val="24"/>
        </w:rPr>
        <w:t>дь</w:t>
      </w:r>
      <w:proofErr w:type="spellEnd"/>
      <w:r w:rsidRPr="0062100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00A">
        <w:rPr>
          <w:rFonts w:ascii="Times New Roman" w:hAnsi="Times New Roman" w:cs="Times New Roman"/>
          <w:sz w:val="24"/>
          <w:szCs w:val="24"/>
        </w:rPr>
        <w:t>Эверли</w:t>
      </w:r>
      <w:proofErr w:type="spellEnd"/>
      <w:r w:rsidRPr="0062100A">
        <w:rPr>
          <w:rFonts w:ascii="Times New Roman" w:hAnsi="Times New Roman" w:cs="Times New Roman"/>
          <w:sz w:val="24"/>
          <w:szCs w:val="24"/>
        </w:rPr>
        <w:t>, — проговорил он, его глаза сверкали зелёным огнём, пока он продолжал поглаживать свою большую, толстую выпуклость.</w:t>
      </w:r>
    </w:p>
    <w:p w:rsidR="00B739A3" w:rsidRPr="0062100A" w:rsidRDefault="00B739A3" w:rsidP="00B739A3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62100A">
        <w:rPr>
          <w:rFonts w:ascii="Times New Roman" w:hAnsi="Times New Roman" w:cs="Times New Roman"/>
          <w:sz w:val="24"/>
          <w:szCs w:val="24"/>
        </w:rPr>
        <w:t>— Позволь мне принять его, пожалуйста? — мои глаза умоляли его, пока я проталкивалась сквозь губки моей киски. В ней было так влажно, что мы слышали, как я двигаюсь своими пальцами внутри.</w:t>
      </w:r>
    </w:p>
    <w:p w:rsidR="00B739A3" w:rsidRPr="0062100A" w:rsidRDefault="00B739A3" w:rsidP="00B739A3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62100A">
        <w:rPr>
          <w:rFonts w:ascii="Times New Roman" w:hAnsi="Times New Roman" w:cs="Times New Roman"/>
          <w:sz w:val="24"/>
          <w:szCs w:val="24"/>
        </w:rPr>
        <w:t xml:space="preserve">Зарычав, он сдался. Без предисловий и поддразниваний он рванул свой пояс и дёрнул вниз молнию на штанах.  Я увидела, как рыча, </w:t>
      </w:r>
      <w:proofErr w:type="spellStart"/>
      <w:r w:rsidRPr="0062100A">
        <w:rPr>
          <w:rFonts w:ascii="Times New Roman" w:hAnsi="Times New Roman" w:cs="Times New Roman"/>
          <w:sz w:val="24"/>
          <w:szCs w:val="24"/>
        </w:rPr>
        <w:t>Ченнинг</w:t>
      </w:r>
      <w:proofErr w:type="spellEnd"/>
      <w:r w:rsidRPr="0062100A">
        <w:rPr>
          <w:rFonts w:ascii="Times New Roman" w:hAnsi="Times New Roman" w:cs="Times New Roman"/>
          <w:sz w:val="24"/>
          <w:szCs w:val="24"/>
        </w:rPr>
        <w:t xml:space="preserve"> просунул руку в штаны, а затем оттянул резинку своих боксеров. Он вытащил руку, и на этот раз, застонала я, увидев его толстый, пульсирующий, огромный член, плотно </w:t>
      </w:r>
      <w:proofErr w:type="spellStart"/>
      <w:r w:rsidRPr="0062100A">
        <w:rPr>
          <w:rFonts w:ascii="Times New Roman" w:hAnsi="Times New Roman" w:cs="Times New Roman"/>
          <w:sz w:val="24"/>
          <w:szCs w:val="24"/>
        </w:rPr>
        <w:t>обернутый</w:t>
      </w:r>
      <w:proofErr w:type="spellEnd"/>
      <w:r w:rsidRPr="0062100A">
        <w:rPr>
          <w:rFonts w:ascii="Times New Roman" w:hAnsi="Times New Roman" w:cs="Times New Roman"/>
          <w:sz w:val="24"/>
          <w:szCs w:val="24"/>
        </w:rPr>
        <w:t xml:space="preserve"> рукой </w:t>
      </w:r>
      <w:proofErr w:type="spellStart"/>
      <w:r w:rsidRPr="0062100A">
        <w:rPr>
          <w:rFonts w:ascii="Times New Roman" w:hAnsi="Times New Roman" w:cs="Times New Roman"/>
          <w:sz w:val="24"/>
          <w:szCs w:val="24"/>
        </w:rPr>
        <w:t>Ченнинга</w:t>
      </w:r>
      <w:proofErr w:type="spellEnd"/>
      <w:r w:rsidRPr="0062100A">
        <w:rPr>
          <w:rFonts w:ascii="Times New Roman" w:hAnsi="Times New Roman" w:cs="Times New Roman"/>
          <w:sz w:val="24"/>
          <w:szCs w:val="24"/>
        </w:rPr>
        <w:t xml:space="preserve">. Он рукой медленно провел вверх вниз по члену, пытаясь стянуть свои боксеры, вниз по бёдрам. Теперь я могла видеть его великолепный член и заполненные спермой яйца. </w:t>
      </w:r>
    </w:p>
    <w:p w:rsidR="00B739A3" w:rsidRPr="0062100A" w:rsidRDefault="00B739A3" w:rsidP="00B739A3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62100A">
        <w:rPr>
          <w:rFonts w:ascii="Times New Roman" w:hAnsi="Times New Roman" w:cs="Times New Roman"/>
          <w:sz w:val="24"/>
          <w:szCs w:val="24"/>
        </w:rPr>
        <w:t xml:space="preserve">Я видела его всего один раз, но, боже мой, он был большим. Я захныкала и  медленно толкнулась пальцем в киску, наблюдая за тем, как его толстый член пульсировал и дёргался в крепко сжатой руке </w:t>
      </w:r>
      <w:proofErr w:type="spellStart"/>
      <w:r w:rsidRPr="0062100A">
        <w:rPr>
          <w:rFonts w:ascii="Times New Roman" w:hAnsi="Times New Roman" w:cs="Times New Roman"/>
          <w:sz w:val="24"/>
          <w:szCs w:val="24"/>
        </w:rPr>
        <w:t>Ченнинга</w:t>
      </w:r>
      <w:proofErr w:type="spellEnd"/>
      <w:r w:rsidRPr="0062100A">
        <w:rPr>
          <w:rFonts w:ascii="Times New Roman" w:hAnsi="Times New Roman" w:cs="Times New Roman"/>
          <w:sz w:val="24"/>
          <w:szCs w:val="24"/>
        </w:rPr>
        <w:t>. Прозрачная жидкость с головки его члена небольшим ручейком стекала по раздутым венам. Он скользнул рукой вверх и вниз, покрывая свой ствол липкой, блестящей жидкостью.</w:t>
      </w:r>
    </w:p>
    <w:p w:rsidR="00B739A3" w:rsidRPr="0062100A" w:rsidRDefault="00B739A3" w:rsidP="00B739A3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62100A">
        <w:rPr>
          <w:rFonts w:ascii="Times New Roman" w:hAnsi="Times New Roman" w:cs="Times New Roman"/>
          <w:sz w:val="24"/>
          <w:szCs w:val="24"/>
        </w:rPr>
        <w:t xml:space="preserve">— О, </w:t>
      </w:r>
      <w:proofErr w:type="spellStart"/>
      <w:r w:rsidRPr="0062100A">
        <w:rPr>
          <w:rFonts w:ascii="Times New Roman" w:hAnsi="Times New Roman" w:cs="Times New Roman"/>
          <w:sz w:val="24"/>
          <w:szCs w:val="24"/>
        </w:rPr>
        <w:t>бл</w:t>
      </w:r>
      <w:proofErr w:type="spellEnd"/>
      <w:r w:rsidRPr="0062100A">
        <w:rPr>
          <w:rFonts w:ascii="Times New Roman" w:hAnsi="Times New Roman" w:cs="Times New Roman"/>
          <w:sz w:val="24"/>
          <w:szCs w:val="24"/>
        </w:rPr>
        <w:t>*</w:t>
      </w:r>
      <w:proofErr w:type="spellStart"/>
      <w:r w:rsidRPr="0062100A">
        <w:rPr>
          <w:rFonts w:ascii="Times New Roman" w:hAnsi="Times New Roman" w:cs="Times New Roman"/>
          <w:sz w:val="24"/>
          <w:szCs w:val="24"/>
        </w:rPr>
        <w:t>дь</w:t>
      </w:r>
      <w:proofErr w:type="spellEnd"/>
      <w:r w:rsidRPr="0062100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00A">
        <w:rPr>
          <w:rFonts w:ascii="Times New Roman" w:hAnsi="Times New Roman" w:cs="Times New Roman"/>
          <w:sz w:val="24"/>
          <w:szCs w:val="24"/>
        </w:rPr>
        <w:t>Ченнинг</w:t>
      </w:r>
      <w:proofErr w:type="spellEnd"/>
      <w:r w:rsidRPr="0062100A">
        <w:rPr>
          <w:rFonts w:ascii="Times New Roman" w:hAnsi="Times New Roman" w:cs="Times New Roman"/>
          <w:sz w:val="24"/>
          <w:szCs w:val="24"/>
        </w:rPr>
        <w:t>, — выдохнула я, когда погрузила пальцы в свою киску, наблюдая за тем, как он ладонями дрочил член меж своих бёдер.  — Поиграй с ним для меня, пожалуйста. Смотри на меня, пока гладишь его.</w:t>
      </w:r>
    </w:p>
    <w:p w:rsidR="00B739A3" w:rsidRPr="0062100A" w:rsidRDefault="00B739A3" w:rsidP="00B739A3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62100A">
        <w:rPr>
          <w:rFonts w:ascii="Times New Roman" w:hAnsi="Times New Roman" w:cs="Times New Roman"/>
          <w:sz w:val="24"/>
          <w:szCs w:val="24"/>
        </w:rPr>
        <w:t xml:space="preserve">Он сильно застонал, медленно кивнул головой, его грубый, немигающий взгляд был направлен на мою розовую щелку. </w:t>
      </w:r>
      <w:proofErr w:type="spellStart"/>
      <w:r w:rsidRPr="0062100A">
        <w:rPr>
          <w:rFonts w:ascii="Times New Roman" w:hAnsi="Times New Roman" w:cs="Times New Roman"/>
          <w:sz w:val="24"/>
          <w:szCs w:val="24"/>
        </w:rPr>
        <w:t>Ченнинг</w:t>
      </w:r>
      <w:proofErr w:type="spellEnd"/>
      <w:r w:rsidRPr="0062100A">
        <w:rPr>
          <w:rFonts w:ascii="Times New Roman" w:hAnsi="Times New Roman" w:cs="Times New Roman"/>
          <w:sz w:val="24"/>
          <w:szCs w:val="24"/>
        </w:rPr>
        <w:t xml:space="preserve"> наблюдал за тем, как мои пальцы погружаются в тугое отверстие.</w:t>
      </w:r>
    </w:p>
    <w:p w:rsidR="00B739A3" w:rsidRPr="0062100A" w:rsidRDefault="00B739A3" w:rsidP="00B739A3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62100A">
        <w:rPr>
          <w:rFonts w:ascii="Times New Roman" w:hAnsi="Times New Roman" w:cs="Times New Roman"/>
          <w:sz w:val="24"/>
          <w:szCs w:val="24"/>
        </w:rPr>
        <w:t xml:space="preserve">— Боже, </w:t>
      </w:r>
      <w:proofErr w:type="spellStart"/>
      <w:r w:rsidRPr="0062100A">
        <w:rPr>
          <w:rFonts w:ascii="Times New Roman" w:hAnsi="Times New Roman" w:cs="Times New Roman"/>
          <w:sz w:val="24"/>
          <w:szCs w:val="24"/>
        </w:rPr>
        <w:t>Эверли</w:t>
      </w:r>
      <w:proofErr w:type="spellEnd"/>
      <w:r w:rsidRPr="0062100A">
        <w:rPr>
          <w:rFonts w:ascii="Times New Roman" w:hAnsi="Times New Roman" w:cs="Times New Roman"/>
          <w:sz w:val="24"/>
          <w:szCs w:val="24"/>
        </w:rPr>
        <w:t>, — простонал он. — Трахать твою киску будет так чертовски красиво. Я знал, что так и будет. Ты такая же потрясающе красивая, это я тоже знал. И принцесса… — его глаза встретились с моими. — Теперь это всё моё.</w:t>
      </w:r>
    </w:p>
    <w:p w:rsidR="00B739A3" w:rsidRPr="0062100A" w:rsidRDefault="00B739A3" w:rsidP="00B739A3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62100A">
        <w:rPr>
          <w:rFonts w:ascii="Times New Roman" w:hAnsi="Times New Roman" w:cs="Times New Roman"/>
          <w:sz w:val="24"/>
          <w:szCs w:val="24"/>
        </w:rPr>
        <w:t>— Все твое, — задохнулась я, мои пальцы двигались всё быстрее, а кровь превратилась в расплавленный огонь, когда он снова погладил себя.</w:t>
      </w:r>
    </w:p>
    <w:p w:rsidR="00B739A3" w:rsidRPr="0062100A" w:rsidRDefault="00B739A3" w:rsidP="00B739A3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proofErr w:type="spellStart"/>
      <w:r w:rsidRPr="0062100A">
        <w:rPr>
          <w:rFonts w:ascii="Times New Roman" w:hAnsi="Times New Roman" w:cs="Times New Roman"/>
          <w:sz w:val="24"/>
          <w:szCs w:val="24"/>
        </w:rPr>
        <w:t>Ченнинг</w:t>
      </w:r>
      <w:proofErr w:type="spellEnd"/>
      <w:r w:rsidRPr="0062100A">
        <w:rPr>
          <w:rFonts w:ascii="Times New Roman" w:hAnsi="Times New Roman" w:cs="Times New Roman"/>
          <w:sz w:val="24"/>
          <w:szCs w:val="24"/>
        </w:rPr>
        <w:t xml:space="preserve"> наклонился ещё ближе, его голова оказалась между моими коленями, лицо находилось на расстоянии  фута или двух, может быть меньше, от моих губ. Я могла чувствовать его дыхание, отчего по моему телу забегали мурашки. </w:t>
      </w:r>
    </w:p>
    <w:p w:rsidR="00B739A3" w:rsidRPr="0062100A" w:rsidRDefault="00B739A3" w:rsidP="00B739A3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62100A">
        <w:rPr>
          <w:rFonts w:ascii="Times New Roman" w:hAnsi="Times New Roman" w:cs="Times New Roman"/>
          <w:sz w:val="24"/>
          <w:szCs w:val="24"/>
        </w:rPr>
        <w:t>— Дай мне свою руку, принцесса, — простонал он.</w:t>
      </w:r>
    </w:p>
    <w:p w:rsidR="00B739A3" w:rsidRPr="0062100A" w:rsidRDefault="00B739A3" w:rsidP="00B739A3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62100A">
        <w:rPr>
          <w:rFonts w:ascii="Times New Roman" w:hAnsi="Times New Roman" w:cs="Times New Roman"/>
          <w:sz w:val="24"/>
          <w:szCs w:val="24"/>
        </w:rPr>
        <w:t xml:space="preserve">Словно во сне, я кивнула, медленно двигая рукой между ног. </w:t>
      </w:r>
      <w:proofErr w:type="spellStart"/>
      <w:r w:rsidRPr="0062100A">
        <w:rPr>
          <w:rFonts w:ascii="Times New Roman" w:hAnsi="Times New Roman" w:cs="Times New Roman"/>
          <w:sz w:val="24"/>
          <w:szCs w:val="24"/>
        </w:rPr>
        <w:t>Ченнинг</w:t>
      </w:r>
      <w:proofErr w:type="spellEnd"/>
      <w:r w:rsidRPr="0062100A">
        <w:rPr>
          <w:rFonts w:ascii="Times New Roman" w:hAnsi="Times New Roman" w:cs="Times New Roman"/>
          <w:sz w:val="24"/>
          <w:szCs w:val="24"/>
        </w:rPr>
        <w:t xml:space="preserve"> потянулся и схватил меня за руку. Моё дыхание замерло, когда он потянул пальцы к себе. </w:t>
      </w:r>
      <w:proofErr w:type="spellStart"/>
      <w:r w:rsidRPr="0062100A">
        <w:rPr>
          <w:rFonts w:ascii="Times New Roman" w:hAnsi="Times New Roman" w:cs="Times New Roman"/>
          <w:sz w:val="24"/>
          <w:szCs w:val="24"/>
        </w:rPr>
        <w:t>Ченнинг</w:t>
      </w:r>
      <w:proofErr w:type="spellEnd"/>
      <w:r w:rsidRPr="0062100A">
        <w:rPr>
          <w:rFonts w:ascii="Times New Roman" w:hAnsi="Times New Roman" w:cs="Times New Roman"/>
          <w:sz w:val="24"/>
          <w:szCs w:val="24"/>
        </w:rPr>
        <w:t xml:space="preserve"> открыл рот и начал сосать мои пальцы.</w:t>
      </w:r>
    </w:p>
    <w:p w:rsidR="00B739A3" w:rsidRPr="0062100A" w:rsidRDefault="00B739A3" w:rsidP="00B739A3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62100A">
        <w:rPr>
          <w:rFonts w:ascii="Times New Roman" w:hAnsi="Times New Roman" w:cs="Times New Roman"/>
          <w:sz w:val="24"/>
          <w:szCs w:val="24"/>
        </w:rPr>
        <w:t>…Моё тело собралось взорваться от переизбытка ощущений.</w:t>
      </w:r>
    </w:p>
    <w:p w:rsidR="00B739A3" w:rsidRPr="0062100A" w:rsidRDefault="00B739A3" w:rsidP="00B739A3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proofErr w:type="spellStart"/>
      <w:r w:rsidRPr="0062100A">
        <w:rPr>
          <w:rFonts w:ascii="Times New Roman" w:hAnsi="Times New Roman" w:cs="Times New Roman"/>
          <w:sz w:val="24"/>
          <w:szCs w:val="24"/>
        </w:rPr>
        <w:t>Ченнинг</w:t>
      </w:r>
      <w:proofErr w:type="spellEnd"/>
      <w:r w:rsidRPr="0062100A">
        <w:rPr>
          <w:rFonts w:ascii="Times New Roman" w:hAnsi="Times New Roman" w:cs="Times New Roman"/>
          <w:sz w:val="24"/>
          <w:szCs w:val="24"/>
        </w:rPr>
        <w:t xml:space="preserve"> зарычал, его язык вылизал мои пальцы дочиста, посылая сквозь моё сердце электрические разряды, а затем он вытащил их из своего рта.</w:t>
      </w:r>
    </w:p>
    <w:p w:rsidR="00B739A3" w:rsidRPr="0062100A" w:rsidRDefault="00B739A3" w:rsidP="00B739A3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62100A">
        <w:rPr>
          <w:rFonts w:ascii="Times New Roman" w:hAnsi="Times New Roman" w:cs="Times New Roman"/>
          <w:sz w:val="24"/>
          <w:szCs w:val="24"/>
        </w:rPr>
        <w:t>— Это была всего лишь дегустация, — простонал он, глядя в мои глаза. — А теперь я возьму всё остальное.</w:t>
      </w:r>
    </w:p>
    <w:p w:rsidR="00B739A3" w:rsidRPr="0062100A" w:rsidRDefault="00B739A3" w:rsidP="00B739A3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62100A">
        <w:rPr>
          <w:rFonts w:ascii="Times New Roman" w:hAnsi="Times New Roman" w:cs="Times New Roman"/>
          <w:sz w:val="24"/>
          <w:szCs w:val="24"/>
        </w:rPr>
        <w:t>В один миг расстояние между нами сократилось, и я ахнула от всей свирепости, с которой его губы и язык впились в мою чувствительную киску.</w:t>
      </w:r>
    </w:p>
    <w:p w:rsidR="00B739A3" w:rsidRPr="0062100A" w:rsidRDefault="00B739A3" w:rsidP="00B739A3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62100A">
        <w:rPr>
          <w:rFonts w:ascii="Times New Roman" w:hAnsi="Times New Roman" w:cs="Times New Roman"/>
          <w:sz w:val="24"/>
          <w:szCs w:val="24"/>
        </w:rPr>
        <w:t>О. Мой. Бог.</w:t>
      </w:r>
    </w:p>
    <w:p w:rsidR="00B739A3" w:rsidRPr="0062100A" w:rsidRDefault="00B739A3" w:rsidP="00B739A3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62100A">
        <w:rPr>
          <w:rFonts w:ascii="Times New Roman" w:hAnsi="Times New Roman" w:cs="Times New Roman"/>
          <w:sz w:val="24"/>
          <w:szCs w:val="24"/>
        </w:rPr>
        <w:t xml:space="preserve">Никогда раньше я не чувствовала ничего подобного. Я вообще ничего никогда не чувствовала, на самом деле. Ни одному парню я не позволяла трогать меня там, и когда рот </w:t>
      </w:r>
      <w:proofErr w:type="spellStart"/>
      <w:r w:rsidRPr="0062100A">
        <w:rPr>
          <w:rFonts w:ascii="Times New Roman" w:hAnsi="Times New Roman" w:cs="Times New Roman"/>
          <w:sz w:val="24"/>
          <w:szCs w:val="24"/>
        </w:rPr>
        <w:t>Ченнинга</w:t>
      </w:r>
      <w:proofErr w:type="spellEnd"/>
      <w:r w:rsidRPr="0062100A">
        <w:rPr>
          <w:rFonts w:ascii="Times New Roman" w:hAnsi="Times New Roman" w:cs="Times New Roman"/>
          <w:sz w:val="24"/>
          <w:szCs w:val="24"/>
        </w:rPr>
        <w:t xml:space="preserve"> впился в мою киску, увидела звёзды. Я отбросила свою голову назад и из моего горла </w:t>
      </w:r>
      <w:r w:rsidRPr="0062100A">
        <w:rPr>
          <w:rFonts w:ascii="Times New Roman" w:hAnsi="Times New Roman" w:cs="Times New Roman"/>
          <w:sz w:val="24"/>
          <w:szCs w:val="24"/>
        </w:rPr>
        <w:lastRenderedPageBreak/>
        <w:t>вырвались мягкие мяукающие стоны, когда его язык протолкнулся сквозь мои мягкие, липкие губки. Он толкнул его глубоко внутрь, из-за чего я была вынуждена прижаться ртом к сгибу локтя, чтобы скрыть крик чистого удовольствия, что рвался из меня. Его язык двинулся выше и начал ласкать мой клитор, заставляя всё моё тело вздрагивать.</w:t>
      </w:r>
    </w:p>
    <w:p w:rsidR="00B739A3" w:rsidRPr="0062100A" w:rsidRDefault="00B739A3" w:rsidP="00B739A3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62100A">
        <w:rPr>
          <w:rFonts w:ascii="Times New Roman" w:hAnsi="Times New Roman" w:cs="Times New Roman"/>
          <w:sz w:val="24"/>
          <w:szCs w:val="24"/>
        </w:rPr>
        <w:t xml:space="preserve">Я всосала воздух и убрала руки, чтобы успокоиться, когда он вцепился в мои бедра и ещё шире развел мои ноги на своём деревянном столе. Его рот творил чудеса с моей истекающей киской, заставляя лёгкую дрожь сотрясать все моё тело. </w:t>
      </w:r>
    </w:p>
    <w:p w:rsidR="00B739A3" w:rsidRPr="0062100A" w:rsidRDefault="00B739A3" w:rsidP="00B739A3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62100A">
        <w:rPr>
          <w:rFonts w:ascii="Times New Roman" w:hAnsi="Times New Roman" w:cs="Times New Roman"/>
          <w:sz w:val="24"/>
          <w:szCs w:val="24"/>
        </w:rPr>
        <w:t xml:space="preserve">— О, </w:t>
      </w:r>
      <w:proofErr w:type="spellStart"/>
      <w:r w:rsidRPr="0062100A">
        <w:rPr>
          <w:rFonts w:ascii="Times New Roman" w:hAnsi="Times New Roman" w:cs="Times New Roman"/>
          <w:sz w:val="24"/>
          <w:szCs w:val="24"/>
        </w:rPr>
        <w:t>Ченнинг</w:t>
      </w:r>
      <w:proofErr w:type="spellEnd"/>
      <w:r w:rsidRPr="0062100A">
        <w:rPr>
          <w:rFonts w:ascii="Times New Roman" w:hAnsi="Times New Roman" w:cs="Times New Roman"/>
          <w:sz w:val="24"/>
          <w:szCs w:val="24"/>
        </w:rPr>
        <w:t xml:space="preserve">! Да! О, </w:t>
      </w:r>
      <w:proofErr w:type="spellStart"/>
      <w:r w:rsidRPr="0062100A">
        <w:rPr>
          <w:rFonts w:ascii="Times New Roman" w:hAnsi="Times New Roman" w:cs="Times New Roman"/>
          <w:sz w:val="24"/>
          <w:szCs w:val="24"/>
        </w:rPr>
        <w:t>бл</w:t>
      </w:r>
      <w:proofErr w:type="spellEnd"/>
      <w:r w:rsidRPr="0062100A">
        <w:rPr>
          <w:rFonts w:ascii="Times New Roman" w:hAnsi="Times New Roman" w:cs="Times New Roman"/>
          <w:sz w:val="24"/>
          <w:szCs w:val="24"/>
        </w:rPr>
        <w:t>*</w:t>
      </w:r>
      <w:proofErr w:type="spellStart"/>
      <w:r w:rsidRPr="0062100A">
        <w:rPr>
          <w:rFonts w:ascii="Times New Roman" w:hAnsi="Times New Roman" w:cs="Times New Roman"/>
          <w:sz w:val="24"/>
          <w:szCs w:val="24"/>
        </w:rPr>
        <w:t>дь</w:t>
      </w:r>
      <w:proofErr w:type="spellEnd"/>
      <w:r w:rsidRPr="0062100A">
        <w:rPr>
          <w:rFonts w:ascii="Times New Roman" w:hAnsi="Times New Roman" w:cs="Times New Roman"/>
          <w:sz w:val="24"/>
          <w:szCs w:val="24"/>
        </w:rPr>
        <w:t>! — прошипела я эти слова, стараясь сильно не кричать. В своем естестве я чувствовала пылающий, ноющий огонь, который продолжал расти, становясь всё жарче и сильнее. Он языком сделал круг на моём жёстком маленьком клиторе, унося меня всё выше и выше в облака.</w:t>
      </w:r>
    </w:p>
    <w:p w:rsidR="00B739A3" w:rsidRPr="0062100A" w:rsidRDefault="00B739A3" w:rsidP="00B739A3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62100A">
        <w:rPr>
          <w:rFonts w:ascii="Times New Roman" w:hAnsi="Times New Roman" w:cs="Times New Roman"/>
          <w:sz w:val="24"/>
          <w:szCs w:val="24"/>
        </w:rPr>
        <w:t>Рыдая, я увидела вспышку белого света и почувствовала, как всё моё тело напряглось, как тетива, а затем рассыпалось. Я, словно парила. Оргазм взорвался во мне, всё моё тело дорожало и вздрагивало под его твёрдой хваткой и его нетерпеливым грешным языком.</w:t>
      </w:r>
    </w:p>
    <w:p w:rsidR="00B739A3" w:rsidRPr="0062100A" w:rsidRDefault="00B739A3" w:rsidP="00B739A3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62100A">
        <w:rPr>
          <w:rFonts w:ascii="Times New Roman" w:hAnsi="Times New Roman" w:cs="Times New Roman"/>
          <w:sz w:val="24"/>
          <w:szCs w:val="24"/>
        </w:rPr>
        <w:t xml:space="preserve">Я заставила </w:t>
      </w:r>
      <w:proofErr w:type="spellStart"/>
      <w:r w:rsidRPr="0062100A">
        <w:rPr>
          <w:rFonts w:ascii="Times New Roman" w:hAnsi="Times New Roman" w:cs="Times New Roman"/>
          <w:sz w:val="24"/>
          <w:szCs w:val="24"/>
        </w:rPr>
        <w:t>Ченнинга</w:t>
      </w:r>
      <w:proofErr w:type="spellEnd"/>
      <w:r w:rsidRPr="0062100A">
        <w:rPr>
          <w:rFonts w:ascii="Times New Roman" w:hAnsi="Times New Roman" w:cs="Times New Roman"/>
          <w:sz w:val="24"/>
          <w:szCs w:val="24"/>
        </w:rPr>
        <w:t xml:space="preserve"> оторваться от меня и, притянув его тело к себе, прижалась к его губам в яростном поцелуе. Я почувствовала свой вкус на его сладких и липких губах. От моего запаха, смешанного с ароматом его одеколона и кожи, меня снова начало трясти. Жадно открыв рот, я засосала его губы, как только его язык прижался моим губам.</w:t>
      </w:r>
    </w:p>
    <w:p w:rsidR="00B739A3" w:rsidRPr="0062100A" w:rsidRDefault="00B739A3" w:rsidP="00B739A3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62100A">
        <w:rPr>
          <w:rFonts w:ascii="Times New Roman" w:hAnsi="Times New Roman" w:cs="Times New Roman"/>
          <w:sz w:val="24"/>
          <w:szCs w:val="24"/>
        </w:rPr>
        <w:t xml:space="preserve">— Это было... святое дерьмо, </w:t>
      </w:r>
      <w:proofErr w:type="spellStart"/>
      <w:r w:rsidRPr="0062100A">
        <w:rPr>
          <w:rFonts w:ascii="Times New Roman" w:hAnsi="Times New Roman" w:cs="Times New Roman"/>
          <w:sz w:val="24"/>
          <w:szCs w:val="24"/>
        </w:rPr>
        <w:t>Ченнинг</w:t>
      </w:r>
      <w:proofErr w:type="spellEnd"/>
      <w:r w:rsidRPr="0062100A">
        <w:rPr>
          <w:rFonts w:ascii="Times New Roman" w:hAnsi="Times New Roman" w:cs="Times New Roman"/>
          <w:sz w:val="24"/>
          <w:szCs w:val="24"/>
        </w:rPr>
        <w:t>, я...</w:t>
      </w:r>
    </w:p>
    <w:p w:rsidR="00B739A3" w:rsidRPr="00844EA7" w:rsidRDefault="00B739A3" w:rsidP="00B739A3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62100A">
        <w:rPr>
          <w:rFonts w:ascii="Times New Roman" w:hAnsi="Times New Roman" w:cs="Times New Roman"/>
          <w:sz w:val="24"/>
          <w:szCs w:val="24"/>
        </w:rPr>
        <w:t>— Я знаю, принцесса, — тихо сказал он и, нежно поцеловав меня, сжал мои бедра. — Я знаю, и поверь мне, я только начал с тобой.</w:t>
      </w:r>
    </w:p>
    <w:p w:rsidR="00B739A3" w:rsidRDefault="00B739A3" w:rsidP="00142361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</w:p>
    <w:p w:rsidR="006A799B" w:rsidRPr="00796C32" w:rsidRDefault="006A799B" w:rsidP="006A799B">
      <w:pPr>
        <w:spacing w:after="2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6C32">
        <w:rPr>
          <w:rFonts w:ascii="Times New Roman" w:hAnsi="Times New Roman" w:cs="Times New Roman"/>
          <w:b/>
          <w:sz w:val="24"/>
          <w:szCs w:val="24"/>
        </w:rPr>
        <w:t>Глава 6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796C32">
        <w:rPr>
          <w:rFonts w:ascii="Times New Roman" w:hAnsi="Times New Roman" w:cs="Times New Roman"/>
          <w:i/>
          <w:sz w:val="24"/>
          <w:szCs w:val="24"/>
        </w:rPr>
        <w:t>Ченнинг</w:t>
      </w:r>
      <w:proofErr w:type="spellEnd"/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 xml:space="preserve">Кровь, словно огонь, бежала по моим венам, все мышцы были напряжены, пока я снова и снова вылизывал клитор </w:t>
      </w:r>
      <w:proofErr w:type="spellStart"/>
      <w:r w:rsidRPr="00796C32">
        <w:rPr>
          <w:rFonts w:ascii="Times New Roman" w:hAnsi="Times New Roman" w:cs="Times New Roman"/>
          <w:sz w:val="24"/>
          <w:szCs w:val="24"/>
        </w:rPr>
        <w:t>Эверли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 xml:space="preserve">. </w:t>
      </w:r>
      <w:r w:rsidR="00FD0752">
        <w:rPr>
          <w:rFonts w:ascii="Times New Roman" w:hAnsi="Times New Roman" w:cs="Times New Roman"/>
          <w:sz w:val="24"/>
          <w:szCs w:val="24"/>
        </w:rPr>
        <w:t>К</w:t>
      </w:r>
      <w:r w:rsidRPr="00796C32">
        <w:rPr>
          <w:rFonts w:ascii="Times New Roman" w:hAnsi="Times New Roman" w:cs="Times New Roman"/>
          <w:sz w:val="24"/>
          <w:szCs w:val="24"/>
        </w:rPr>
        <w:t xml:space="preserve">огда </w:t>
      </w:r>
      <w:proofErr w:type="spellStart"/>
      <w:r w:rsidRPr="00796C32">
        <w:rPr>
          <w:rFonts w:ascii="Times New Roman" w:hAnsi="Times New Roman" w:cs="Times New Roman"/>
          <w:sz w:val="24"/>
          <w:szCs w:val="24"/>
        </w:rPr>
        <w:t>Эверли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 xml:space="preserve"> кончила </w:t>
      </w:r>
      <w:r>
        <w:rPr>
          <w:rFonts w:ascii="Times New Roman" w:hAnsi="Times New Roman" w:cs="Times New Roman"/>
          <w:sz w:val="24"/>
          <w:szCs w:val="24"/>
        </w:rPr>
        <w:t>прямо мне в рот</w:t>
      </w:r>
      <w:r w:rsidRPr="00796C32">
        <w:rPr>
          <w:rFonts w:ascii="Times New Roman" w:hAnsi="Times New Roman" w:cs="Times New Roman"/>
          <w:sz w:val="24"/>
          <w:szCs w:val="24"/>
        </w:rPr>
        <w:t>, визжа от удовольствия</w:t>
      </w:r>
      <w:r w:rsidR="00FD0752">
        <w:rPr>
          <w:rFonts w:ascii="Times New Roman" w:hAnsi="Times New Roman" w:cs="Times New Roman"/>
          <w:sz w:val="24"/>
          <w:szCs w:val="24"/>
        </w:rPr>
        <w:t>, к</w:t>
      </w:r>
      <w:r w:rsidRPr="00796C32">
        <w:rPr>
          <w:rFonts w:ascii="Times New Roman" w:hAnsi="Times New Roman" w:cs="Times New Roman"/>
          <w:sz w:val="24"/>
          <w:szCs w:val="24"/>
        </w:rPr>
        <w:t>лянусь, я был готов кончить прямо там.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 xml:space="preserve">Как только я почувствовал, </w:t>
      </w:r>
      <w:r w:rsidR="00FD0752">
        <w:rPr>
          <w:rFonts w:ascii="Times New Roman" w:hAnsi="Times New Roman" w:cs="Times New Roman"/>
          <w:sz w:val="24"/>
          <w:szCs w:val="24"/>
        </w:rPr>
        <w:t>что</w:t>
      </w:r>
      <w:r w:rsidRPr="00796C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её</w:t>
      </w:r>
      <w:r w:rsidRPr="00796C32">
        <w:rPr>
          <w:rFonts w:ascii="Times New Roman" w:hAnsi="Times New Roman" w:cs="Times New Roman"/>
          <w:sz w:val="24"/>
          <w:szCs w:val="24"/>
        </w:rPr>
        <w:t xml:space="preserve"> сладкий липкий сок стекает по подбородку, мой член заныл от потребности получить от </w:t>
      </w:r>
      <w:r>
        <w:rPr>
          <w:rFonts w:ascii="Times New Roman" w:hAnsi="Times New Roman" w:cs="Times New Roman"/>
          <w:sz w:val="24"/>
          <w:szCs w:val="24"/>
        </w:rPr>
        <w:t>неё</w:t>
      </w:r>
      <w:r w:rsidRPr="00796C32">
        <w:rPr>
          <w:rFonts w:ascii="Times New Roman" w:hAnsi="Times New Roman" w:cs="Times New Roman"/>
          <w:sz w:val="24"/>
          <w:szCs w:val="24"/>
        </w:rPr>
        <w:t xml:space="preserve"> больше</w:t>
      </w:r>
      <w:r>
        <w:rPr>
          <w:rFonts w:ascii="Times New Roman" w:hAnsi="Times New Roman" w:cs="Times New Roman"/>
          <w:sz w:val="24"/>
          <w:szCs w:val="24"/>
        </w:rPr>
        <w:t>. П</w:t>
      </w:r>
      <w:r w:rsidRPr="00796C32">
        <w:rPr>
          <w:rFonts w:ascii="Times New Roman" w:hAnsi="Times New Roman" w:cs="Times New Roman"/>
          <w:sz w:val="24"/>
          <w:szCs w:val="24"/>
        </w:rPr>
        <w:t>ульсируя, он становился таким большим и толстым, как никогда до этого. Она вздрогнула, её сладкая киска задрожала.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 xml:space="preserve">Я просто заставил </w:t>
      </w:r>
      <w:proofErr w:type="spellStart"/>
      <w:r w:rsidRPr="00796C32">
        <w:rPr>
          <w:rFonts w:ascii="Times New Roman" w:hAnsi="Times New Roman" w:cs="Times New Roman"/>
          <w:sz w:val="24"/>
          <w:szCs w:val="24"/>
        </w:rPr>
        <w:t>Эверли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 xml:space="preserve"> кончить на мой язык. Мою восемнадцатилетнюю, невинную и недоступную сестру. Я знал, что ни один мужчина не смог добраться до не</w:t>
      </w:r>
      <w:r>
        <w:rPr>
          <w:rFonts w:ascii="Times New Roman" w:hAnsi="Times New Roman" w:cs="Times New Roman"/>
          <w:sz w:val="24"/>
          <w:szCs w:val="24"/>
        </w:rPr>
        <w:t>ё</w:t>
      </w:r>
      <w:r w:rsidRPr="00796C32">
        <w:rPr>
          <w:rFonts w:ascii="Times New Roman" w:hAnsi="Times New Roman" w:cs="Times New Roman"/>
          <w:sz w:val="24"/>
          <w:szCs w:val="24"/>
        </w:rPr>
        <w:t>. Во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796C32">
        <w:rPr>
          <w:rFonts w:ascii="Times New Roman" w:hAnsi="Times New Roman" w:cs="Times New Roman"/>
          <w:sz w:val="24"/>
          <w:szCs w:val="24"/>
        </w:rPr>
        <w:t>первых, потому что я постоянно присматривал за ней, а во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796C32">
        <w:rPr>
          <w:rFonts w:ascii="Times New Roman" w:hAnsi="Times New Roman" w:cs="Times New Roman"/>
          <w:sz w:val="24"/>
          <w:szCs w:val="24"/>
        </w:rPr>
        <w:t>вторых, её походка. Наблюдая за тем, как двигаются её бедра, я чётко знал, что у не</w:t>
      </w:r>
      <w:r>
        <w:rPr>
          <w:rFonts w:ascii="Times New Roman" w:hAnsi="Times New Roman" w:cs="Times New Roman"/>
          <w:sz w:val="24"/>
          <w:szCs w:val="24"/>
        </w:rPr>
        <w:t>ё</w:t>
      </w:r>
      <w:r w:rsidRPr="00796C32">
        <w:rPr>
          <w:rFonts w:ascii="Times New Roman" w:hAnsi="Times New Roman" w:cs="Times New Roman"/>
          <w:sz w:val="24"/>
          <w:szCs w:val="24"/>
        </w:rPr>
        <w:t xml:space="preserve"> не было парня, который широко раскрыл бы </w:t>
      </w:r>
      <w:r w:rsidR="00FD0752">
        <w:rPr>
          <w:rFonts w:ascii="Times New Roman" w:hAnsi="Times New Roman" w:cs="Times New Roman"/>
          <w:sz w:val="24"/>
          <w:szCs w:val="24"/>
        </w:rPr>
        <w:t>их</w:t>
      </w:r>
      <w:r w:rsidRPr="00796C32">
        <w:rPr>
          <w:rFonts w:ascii="Times New Roman" w:hAnsi="Times New Roman" w:cs="Times New Roman"/>
          <w:sz w:val="24"/>
          <w:szCs w:val="24"/>
        </w:rPr>
        <w:t xml:space="preserve"> и дал бы ей почувствовать каждый дюйм своего члена.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>Но был я.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proofErr w:type="spellStart"/>
      <w:r w:rsidRPr="00796C32">
        <w:rPr>
          <w:rFonts w:ascii="Times New Roman" w:hAnsi="Times New Roman" w:cs="Times New Roman"/>
          <w:sz w:val="24"/>
          <w:szCs w:val="24"/>
        </w:rPr>
        <w:t>Эверли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6C32">
        <w:rPr>
          <w:rFonts w:ascii="Times New Roman" w:hAnsi="Times New Roman" w:cs="Times New Roman"/>
          <w:sz w:val="24"/>
          <w:szCs w:val="24"/>
        </w:rPr>
        <w:t>потянул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796C32">
        <w:rPr>
          <w:rFonts w:ascii="Times New Roman" w:hAnsi="Times New Roman" w:cs="Times New Roman"/>
          <w:sz w:val="24"/>
          <w:szCs w:val="24"/>
        </w:rPr>
        <w:t xml:space="preserve"> меня вверх, и когда я поцеловал </w:t>
      </w:r>
      <w:r>
        <w:rPr>
          <w:rFonts w:ascii="Times New Roman" w:hAnsi="Times New Roman" w:cs="Times New Roman"/>
          <w:sz w:val="24"/>
          <w:szCs w:val="24"/>
        </w:rPr>
        <w:t>её</w:t>
      </w:r>
      <w:r w:rsidRPr="00796C32">
        <w:rPr>
          <w:rFonts w:ascii="Times New Roman" w:hAnsi="Times New Roman" w:cs="Times New Roman"/>
          <w:sz w:val="24"/>
          <w:szCs w:val="24"/>
        </w:rPr>
        <w:t xml:space="preserve">, прижавшись к ней своим горячим телом, она всхлипнула мне в рот. Её язык дразнил мои губы, она пыталась распробовать себя, и этот факт заставил меня </w:t>
      </w:r>
      <w:r w:rsidR="00FD0752">
        <w:rPr>
          <w:rFonts w:ascii="Times New Roman" w:hAnsi="Times New Roman" w:cs="Times New Roman"/>
          <w:sz w:val="24"/>
          <w:szCs w:val="24"/>
        </w:rPr>
        <w:t>захотеть её</w:t>
      </w:r>
      <w:r w:rsidRPr="00796C32">
        <w:rPr>
          <w:rFonts w:ascii="Times New Roman" w:hAnsi="Times New Roman" w:cs="Times New Roman"/>
          <w:sz w:val="24"/>
          <w:szCs w:val="24"/>
        </w:rPr>
        <w:t xml:space="preserve"> ещё сильнее. Б</w:t>
      </w:r>
      <w:r>
        <w:rPr>
          <w:rFonts w:ascii="Times New Roman" w:hAnsi="Times New Roman" w:cs="Times New Roman"/>
          <w:sz w:val="24"/>
          <w:szCs w:val="24"/>
        </w:rPr>
        <w:t>*</w:t>
      </w:r>
      <w:r w:rsidRPr="00796C32">
        <w:rPr>
          <w:rFonts w:ascii="Times New Roman" w:hAnsi="Times New Roman" w:cs="Times New Roman"/>
          <w:sz w:val="24"/>
          <w:szCs w:val="24"/>
        </w:rPr>
        <w:t xml:space="preserve">я, я знал, что глубоко внутри милой </w:t>
      </w:r>
      <w:proofErr w:type="spellStart"/>
      <w:r w:rsidRPr="00796C32">
        <w:rPr>
          <w:rFonts w:ascii="Times New Roman" w:hAnsi="Times New Roman" w:cs="Times New Roman"/>
          <w:sz w:val="24"/>
          <w:szCs w:val="24"/>
        </w:rPr>
        <w:t>Эверли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 xml:space="preserve"> затаилась грязная девочка. </w:t>
      </w:r>
      <w:r w:rsidR="00FD0752">
        <w:rPr>
          <w:rFonts w:ascii="Times New Roman" w:hAnsi="Times New Roman" w:cs="Times New Roman"/>
          <w:sz w:val="24"/>
          <w:szCs w:val="24"/>
        </w:rPr>
        <w:t>П</w:t>
      </w:r>
      <w:r w:rsidRPr="00796C32">
        <w:rPr>
          <w:rFonts w:ascii="Times New Roman" w:hAnsi="Times New Roman" w:cs="Times New Roman"/>
          <w:sz w:val="24"/>
          <w:szCs w:val="24"/>
        </w:rPr>
        <w:t xml:space="preserve">рочитав её письмо, все мои сомнения испарились, я узнал обо всем, что она хотела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796C32">
        <w:rPr>
          <w:rFonts w:ascii="Times New Roman" w:hAnsi="Times New Roman" w:cs="Times New Roman"/>
          <w:sz w:val="24"/>
          <w:szCs w:val="24"/>
        </w:rPr>
        <w:t xml:space="preserve"> все её грязные, темные потребности. </w:t>
      </w:r>
      <w:r w:rsidR="00FD0752">
        <w:rPr>
          <w:rFonts w:ascii="Times New Roman" w:hAnsi="Times New Roman" w:cs="Times New Roman"/>
          <w:sz w:val="24"/>
          <w:szCs w:val="24"/>
        </w:rPr>
        <w:t>У</w:t>
      </w:r>
      <w:r w:rsidRPr="00796C32">
        <w:rPr>
          <w:rFonts w:ascii="Times New Roman" w:hAnsi="Times New Roman" w:cs="Times New Roman"/>
          <w:sz w:val="24"/>
          <w:szCs w:val="24"/>
        </w:rPr>
        <w:t>знал, она хотела, чтобы я доминировал над ней, что хотела стать моей.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>И теперь, я собирался исполнить все её грязные желания.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>Рукой я скользнул в длинные светлые волосы и, собрав их в кулак, отт</w:t>
      </w:r>
      <w:r w:rsidR="00FD0752">
        <w:rPr>
          <w:rFonts w:ascii="Times New Roman" w:hAnsi="Times New Roman" w:cs="Times New Roman"/>
          <w:sz w:val="24"/>
          <w:szCs w:val="24"/>
        </w:rPr>
        <w:t>янул</w:t>
      </w:r>
      <w:r w:rsidRPr="00796C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6C32">
        <w:rPr>
          <w:rFonts w:ascii="Times New Roman" w:hAnsi="Times New Roman" w:cs="Times New Roman"/>
          <w:sz w:val="24"/>
          <w:szCs w:val="24"/>
        </w:rPr>
        <w:t>Эверли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 xml:space="preserve"> от своих губ, заставив ахнуть. Другой рукой я поглаживал свой член, и вдруг застонал, когда её взгляд упал вниз, и она жадно уставилась на него. </w:t>
      </w:r>
      <w:r w:rsidR="00FD0752">
        <w:rPr>
          <w:rFonts w:ascii="Times New Roman" w:hAnsi="Times New Roman" w:cs="Times New Roman"/>
          <w:sz w:val="24"/>
          <w:szCs w:val="24"/>
        </w:rPr>
        <w:t>Я</w:t>
      </w:r>
      <w:r w:rsidRPr="00796C32">
        <w:rPr>
          <w:rFonts w:ascii="Times New Roman" w:hAnsi="Times New Roman" w:cs="Times New Roman"/>
          <w:sz w:val="24"/>
          <w:szCs w:val="24"/>
        </w:rPr>
        <w:t xml:space="preserve"> потянул </w:t>
      </w:r>
      <w:r>
        <w:rPr>
          <w:rFonts w:ascii="Times New Roman" w:hAnsi="Times New Roman" w:cs="Times New Roman"/>
          <w:sz w:val="24"/>
          <w:szCs w:val="24"/>
        </w:rPr>
        <w:t>её</w:t>
      </w:r>
      <w:r w:rsidRPr="00796C32">
        <w:rPr>
          <w:rFonts w:ascii="Times New Roman" w:hAnsi="Times New Roman" w:cs="Times New Roman"/>
          <w:sz w:val="24"/>
          <w:szCs w:val="24"/>
        </w:rPr>
        <w:t xml:space="preserve"> за волосы назад и заставил </w:t>
      </w:r>
      <w:r w:rsidRPr="00796C32">
        <w:rPr>
          <w:rFonts w:ascii="Times New Roman" w:hAnsi="Times New Roman" w:cs="Times New Roman"/>
          <w:sz w:val="24"/>
          <w:szCs w:val="24"/>
        </w:rPr>
        <w:lastRenderedPageBreak/>
        <w:t xml:space="preserve">ахнуть, когда открыл сладкую, нежную кожу </w:t>
      </w:r>
      <w:r>
        <w:rPr>
          <w:rFonts w:ascii="Times New Roman" w:hAnsi="Times New Roman" w:cs="Times New Roman"/>
          <w:sz w:val="24"/>
          <w:szCs w:val="24"/>
        </w:rPr>
        <w:t>её</w:t>
      </w:r>
      <w:r w:rsidRPr="00796C32">
        <w:rPr>
          <w:rFonts w:ascii="Times New Roman" w:hAnsi="Times New Roman" w:cs="Times New Roman"/>
          <w:sz w:val="24"/>
          <w:szCs w:val="24"/>
        </w:rPr>
        <w:t xml:space="preserve"> шеи.  Я пробежался по ней губами, вызвав у </w:t>
      </w:r>
      <w:proofErr w:type="spellStart"/>
      <w:r w:rsidRPr="00796C32">
        <w:rPr>
          <w:rFonts w:ascii="Times New Roman" w:hAnsi="Times New Roman" w:cs="Times New Roman"/>
          <w:sz w:val="24"/>
          <w:szCs w:val="24"/>
        </w:rPr>
        <w:t>Эверли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 xml:space="preserve"> сладкий стон, а затем прижался к </w:t>
      </w:r>
      <w:r>
        <w:rPr>
          <w:rFonts w:ascii="Times New Roman" w:hAnsi="Times New Roman" w:cs="Times New Roman"/>
          <w:sz w:val="24"/>
          <w:szCs w:val="24"/>
        </w:rPr>
        <w:t>её</w:t>
      </w:r>
      <w:r w:rsidRPr="00796C32">
        <w:rPr>
          <w:rFonts w:ascii="Times New Roman" w:hAnsi="Times New Roman" w:cs="Times New Roman"/>
          <w:sz w:val="24"/>
          <w:szCs w:val="24"/>
        </w:rPr>
        <w:t xml:space="preserve"> ушку. 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Я знаю вс</w:t>
      </w:r>
      <w:r>
        <w:rPr>
          <w:rFonts w:ascii="Times New Roman" w:hAnsi="Times New Roman" w:cs="Times New Roman"/>
          <w:sz w:val="24"/>
          <w:szCs w:val="24"/>
        </w:rPr>
        <w:t>ё</w:t>
      </w:r>
      <w:r w:rsidRPr="00796C32">
        <w:rPr>
          <w:rFonts w:ascii="Times New Roman" w:hAnsi="Times New Roman" w:cs="Times New Roman"/>
          <w:sz w:val="24"/>
          <w:szCs w:val="24"/>
        </w:rPr>
        <w:t xml:space="preserve">, что ты хочешь, принцесса,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</w:t>
      </w:r>
      <w:r w:rsidR="00FD0752">
        <w:rPr>
          <w:rFonts w:ascii="Times New Roman" w:hAnsi="Times New Roman" w:cs="Times New Roman"/>
          <w:sz w:val="24"/>
          <w:szCs w:val="24"/>
        </w:rPr>
        <w:t>прошепт</w:t>
      </w:r>
      <w:r w:rsidRPr="00796C32">
        <w:rPr>
          <w:rFonts w:ascii="Times New Roman" w:hAnsi="Times New Roman" w:cs="Times New Roman"/>
          <w:sz w:val="24"/>
          <w:szCs w:val="24"/>
        </w:rPr>
        <w:t xml:space="preserve">ал я.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</w:t>
      </w:r>
      <w:r w:rsidR="00FD0752">
        <w:rPr>
          <w:rFonts w:ascii="Times New Roman" w:hAnsi="Times New Roman" w:cs="Times New Roman"/>
          <w:sz w:val="24"/>
          <w:szCs w:val="24"/>
        </w:rPr>
        <w:t>З</w:t>
      </w:r>
      <w:r w:rsidRPr="00796C32">
        <w:rPr>
          <w:rFonts w:ascii="Times New Roman" w:hAnsi="Times New Roman" w:cs="Times New Roman"/>
          <w:sz w:val="24"/>
          <w:szCs w:val="24"/>
        </w:rPr>
        <w:t>наю о каждой грязной вещи, которую ты хочешь, чтобы я сделал с тобой.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proofErr w:type="spellStart"/>
      <w:r w:rsidRPr="00796C32">
        <w:rPr>
          <w:rFonts w:ascii="Times New Roman" w:hAnsi="Times New Roman" w:cs="Times New Roman"/>
          <w:sz w:val="24"/>
          <w:szCs w:val="24"/>
        </w:rPr>
        <w:t>Эверли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 xml:space="preserve"> задыхаясь, простонала, когда я начал покусывать </w:t>
      </w:r>
      <w:r>
        <w:rPr>
          <w:rFonts w:ascii="Times New Roman" w:hAnsi="Times New Roman" w:cs="Times New Roman"/>
          <w:sz w:val="24"/>
          <w:szCs w:val="24"/>
        </w:rPr>
        <w:t>её</w:t>
      </w:r>
      <w:r w:rsidRPr="00796C32">
        <w:rPr>
          <w:rFonts w:ascii="Times New Roman" w:hAnsi="Times New Roman" w:cs="Times New Roman"/>
          <w:sz w:val="24"/>
          <w:szCs w:val="24"/>
        </w:rPr>
        <w:t xml:space="preserve"> кожу. В любом случае, я хотел командовать е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796C32">
        <w:rPr>
          <w:rFonts w:ascii="Times New Roman" w:hAnsi="Times New Roman" w:cs="Times New Roman"/>
          <w:sz w:val="24"/>
          <w:szCs w:val="24"/>
        </w:rPr>
        <w:t xml:space="preserve">, сделать своей, заставить ахать и </w:t>
      </w:r>
      <w:r w:rsidR="00FD0752">
        <w:rPr>
          <w:rFonts w:ascii="Times New Roman" w:hAnsi="Times New Roman" w:cs="Times New Roman"/>
          <w:sz w:val="24"/>
          <w:szCs w:val="24"/>
        </w:rPr>
        <w:t>крич</w:t>
      </w:r>
      <w:r w:rsidRPr="00796C32">
        <w:rPr>
          <w:rFonts w:ascii="Times New Roman" w:hAnsi="Times New Roman" w:cs="Times New Roman"/>
          <w:sz w:val="24"/>
          <w:szCs w:val="24"/>
        </w:rPr>
        <w:t xml:space="preserve">ать, пока буду подчинять её. </w:t>
      </w:r>
      <w:r w:rsidR="00FD0752">
        <w:rPr>
          <w:rFonts w:ascii="Times New Roman" w:hAnsi="Times New Roman" w:cs="Times New Roman"/>
          <w:sz w:val="24"/>
          <w:szCs w:val="24"/>
        </w:rPr>
        <w:t>О</w:t>
      </w:r>
      <w:r w:rsidRPr="00796C32">
        <w:rPr>
          <w:rFonts w:ascii="Times New Roman" w:hAnsi="Times New Roman" w:cs="Times New Roman"/>
          <w:sz w:val="24"/>
          <w:szCs w:val="24"/>
        </w:rPr>
        <w:t>сознание того, что она хотела этого так же сильно, как и я, было вишенкой на торте.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Поэтому сейчас, принцесса,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зарычал я, одной рукой туже схватив её за волосы, а </w:t>
      </w:r>
      <w:r w:rsidR="00FD0752" w:rsidRPr="00796C32">
        <w:rPr>
          <w:rFonts w:ascii="Times New Roman" w:hAnsi="Times New Roman" w:cs="Times New Roman"/>
          <w:sz w:val="24"/>
          <w:szCs w:val="24"/>
        </w:rPr>
        <w:t>другой,</w:t>
      </w:r>
      <w:r w:rsidRPr="00796C32">
        <w:rPr>
          <w:rFonts w:ascii="Times New Roman" w:hAnsi="Times New Roman" w:cs="Times New Roman"/>
          <w:sz w:val="24"/>
          <w:szCs w:val="24"/>
        </w:rPr>
        <w:t xml:space="preserve"> продолж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796C32">
        <w:rPr>
          <w:rFonts w:ascii="Times New Roman" w:hAnsi="Times New Roman" w:cs="Times New Roman"/>
          <w:sz w:val="24"/>
          <w:szCs w:val="24"/>
        </w:rPr>
        <w:t xml:space="preserve"> поглаживать свой член</w:t>
      </w:r>
      <w:r w:rsidR="00FD0752">
        <w:rPr>
          <w:rFonts w:ascii="Times New Roman" w:hAnsi="Times New Roman" w:cs="Times New Roman"/>
          <w:sz w:val="24"/>
          <w:szCs w:val="24"/>
        </w:rPr>
        <w:t>,</w:t>
      </w:r>
      <w:r w:rsidRPr="00796C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FD0752">
        <w:rPr>
          <w:rFonts w:ascii="Times New Roman" w:hAnsi="Times New Roman" w:cs="Times New Roman"/>
          <w:sz w:val="24"/>
          <w:szCs w:val="24"/>
        </w:rPr>
        <w:t xml:space="preserve"> я</w:t>
      </w:r>
      <w:r w:rsidRPr="00796C32">
        <w:rPr>
          <w:rFonts w:ascii="Times New Roman" w:hAnsi="Times New Roman" w:cs="Times New Roman"/>
          <w:sz w:val="24"/>
          <w:szCs w:val="24"/>
        </w:rPr>
        <w:t xml:space="preserve"> хочу, чтобы ты открыла свой рот и плотно обернула эти </w:t>
      </w:r>
      <w:proofErr w:type="spellStart"/>
      <w:r w:rsidRPr="00796C32">
        <w:rPr>
          <w:rFonts w:ascii="Times New Roman" w:hAnsi="Times New Roman" w:cs="Times New Roman"/>
          <w:sz w:val="24"/>
          <w:szCs w:val="24"/>
        </w:rPr>
        <w:t>трахательные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 xml:space="preserve"> губы вокруг моего большого члена.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 xml:space="preserve">Она всхлипнула, её стон завибрировал в горле, когда я прошипел эти слова прямо ей в ухо. Я притянул её к себе, помогая повернуться, пока она ровно не легла на мой стол. Моя рука осталась там, где и была, её волосы были обернуты вокруг моего кулака, когда я </w:t>
      </w:r>
      <w:r w:rsidR="00FD0752">
        <w:rPr>
          <w:rFonts w:ascii="Times New Roman" w:hAnsi="Times New Roman" w:cs="Times New Roman"/>
          <w:sz w:val="24"/>
          <w:szCs w:val="24"/>
        </w:rPr>
        <w:t>приблизил</w:t>
      </w:r>
      <w:r w:rsidRPr="00796C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её</w:t>
      </w:r>
      <w:r w:rsidRPr="00796C32">
        <w:rPr>
          <w:rFonts w:ascii="Times New Roman" w:hAnsi="Times New Roman" w:cs="Times New Roman"/>
          <w:sz w:val="24"/>
          <w:szCs w:val="24"/>
        </w:rPr>
        <w:t xml:space="preserve"> голову к своему пульсирующему члену.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Открой рот, принцесса,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застонал я.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Открой его и дай мне почувствовать этот сладкий маленький язычок на моём члене.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>Медленно,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6C32">
        <w:rPr>
          <w:rFonts w:ascii="Times New Roman" w:hAnsi="Times New Roman" w:cs="Times New Roman"/>
          <w:sz w:val="24"/>
          <w:szCs w:val="24"/>
        </w:rPr>
        <w:t xml:space="preserve">тихо </w:t>
      </w:r>
      <w:r w:rsidR="00FD0752">
        <w:rPr>
          <w:rFonts w:ascii="Times New Roman" w:hAnsi="Times New Roman" w:cs="Times New Roman"/>
          <w:sz w:val="24"/>
          <w:szCs w:val="24"/>
        </w:rPr>
        <w:t>скул</w:t>
      </w:r>
      <w:r w:rsidRPr="00796C32">
        <w:rPr>
          <w:rFonts w:ascii="Times New Roman" w:hAnsi="Times New Roman" w:cs="Times New Roman"/>
          <w:sz w:val="24"/>
          <w:szCs w:val="24"/>
        </w:rPr>
        <w:t xml:space="preserve">я, </w:t>
      </w:r>
      <w:proofErr w:type="spellStart"/>
      <w:r w:rsidRPr="00796C32">
        <w:rPr>
          <w:rFonts w:ascii="Times New Roman" w:hAnsi="Times New Roman" w:cs="Times New Roman"/>
          <w:sz w:val="24"/>
          <w:szCs w:val="24"/>
        </w:rPr>
        <w:t>Эверли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 xml:space="preserve"> раскрыла эти сладкие, мягкие розовые губы, и когда я направил член к ним, </w:t>
      </w:r>
      <w:r w:rsidR="00FD0752">
        <w:rPr>
          <w:rFonts w:ascii="Times New Roman" w:hAnsi="Times New Roman" w:cs="Times New Roman"/>
          <w:sz w:val="24"/>
          <w:szCs w:val="24"/>
        </w:rPr>
        <w:t>приняла</w:t>
      </w:r>
      <w:r w:rsidRPr="00796C32">
        <w:rPr>
          <w:rFonts w:ascii="Times New Roman" w:hAnsi="Times New Roman" w:cs="Times New Roman"/>
          <w:sz w:val="24"/>
          <w:szCs w:val="24"/>
        </w:rPr>
        <w:t xml:space="preserve"> мо</w:t>
      </w:r>
      <w:r w:rsidR="00FD0752">
        <w:rPr>
          <w:rFonts w:ascii="Times New Roman" w:hAnsi="Times New Roman" w:cs="Times New Roman"/>
          <w:sz w:val="24"/>
          <w:szCs w:val="24"/>
        </w:rPr>
        <w:t>й</w:t>
      </w:r>
      <w:r w:rsidRPr="00796C32">
        <w:rPr>
          <w:rFonts w:ascii="Times New Roman" w:hAnsi="Times New Roman" w:cs="Times New Roman"/>
          <w:sz w:val="24"/>
          <w:szCs w:val="24"/>
        </w:rPr>
        <w:t xml:space="preserve"> ноющ</w:t>
      </w:r>
      <w:r w:rsidR="00FD0752">
        <w:rPr>
          <w:rFonts w:ascii="Times New Roman" w:hAnsi="Times New Roman" w:cs="Times New Roman"/>
          <w:sz w:val="24"/>
          <w:szCs w:val="24"/>
        </w:rPr>
        <w:t>ий</w:t>
      </w:r>
      <w:r w:rsidRPr="00796C32">
        <w:rPr>
          <w:rFonts w:ascii="Times New Roman" w:hAnsi="Times New Roman" w:cs="Times New Roman"/>
          <w:sz w:val="24"/>
          <w:szCs w:val="24"/>
        </w:rPr>
        <w:t xml:space="preserve"> член.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>Святой. Чёрт.</w:t>
      </w:r>
    </w:p>
    <w:p w:rsidR="006A799B" w:rsidRPr="00796C32" w:rsidRDefault="00FD0752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6A799B" w:rsidRPr="00796C32">
        <w:rPr>
          <w:rFonts w:ascii="Times New Roman" w:hAnsi="Times New Roman" w:cs="Times New Roman"/>
          <w:sz w:val="24"/>
          <w:szCs w:val="24"/>
        </w:rPr>
        <w:t xml:space="preserve">ои мышцы сильно напряглись, когда её мягкий ротик сомкнулся вокруг моей опухшей головки. Мой член как будто скользил в чистых небесах, когда она вобрала его, и нежно засосав, поддразнила язычком уздечку на головке. </w:t>
      </w:r>
      <w:r w:rsidR="006A799B" w:rsidRPr="004C47FF">
        <w:rPr>
          <w:rFonts w:ascii="Times New Roman" w:hAnsi="Times New Roman" w:cs="Times New Roman"/>
          <w:sz w:val="24"/>
          <w:szCs w:val="24"/>
        </w:rPr>
        <w:t xml:space="preserve">Она застонала, и от вибрации её горла мой член дёрнулся, а когда я вошёл немного глубже, </w:t>
      </w:r>
      <w:r>
        <w:rPr>
          <w:rFonts w:ascii="Times New Roman" w:hAnsi="Times New Roman" w:cs="Times New Roman"/>
          <w:sz w:val="24"/>
          <w:szCs w:val="24"/>
        </w:rPr>
        <w:t>стон стал</w:t>
      </w:r>
      <w:r w:rsidR="006A799B" w:rsidRPr="004C47FF">
        <w:rPr>
          <w:rFonts w:ascii="Times New Roman" w:hAnsi="Times New Roman" w:cs="Times New Roman"/>
          <w:sz w:val="24"/>
          <w:szCs w:val="24"/>
        </w:rPr>
        <w:t xml:space="preserve"> ещё сильнее.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Именно так,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за</w:t>
      </w:r>
      <w:r w:rsidR="009B436C">
        <w:rPr>
          <w:rFonts w:ascii="Times New Roman" w:hAnsi="Times New Roman" w:cs="Times New Roman"/>
          <w:sz w:val="24"/>
          <w:szCs w:val="24"/>
        </w:rPr>
        <w:t>кри</w:t>
      </w:r>
      <w:r w:rsidRPr="00796C32">
        <w:rPr>
          <w:rFonts w:ascii="Times New Roman" w:hAnsi="Times New Roman" w:cs="Times New Roman"/>
          <w:sz w:val="24"/>
          <w:szCs w:val="24"/>
        </w:rPr>
        <w:t xml:space="preserve">чал я, стиснув зубы, пока её рот скользил по моему члену.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Продолжай сосать, как хорошая девочка, принцесса.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proofErr w:type="spellStart"/>
      <w:r w:rsidRPr="00796C32">
        <w:rPr>
          <w:rFonts w:ascii="Times New Roman" w:hAnsi="Times New Roman" w:cs="Times New Roman"/>
          <w:sz w:val="24"/>
          <w:szCs w:val="24"/>
        </w:rPr>
        <w:t>Эверли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 xml:space="preserve"> заскулила вокруг моего члена, её язык кружил над моей головой, пока она с причмокиванием  продолжала отсасывать мне. Моя рука, слегка поддразнивая, скользнула вниз по её школьной блузке, пока я не добрался до юбки. </w:t>
      </w:r>
      <w:r w:rsidR="009B436C">
        <w:rPr>
          <w:rFonts w:ascii="Times New Roman" w:hAnsi="Times New Roman" w:cs="Times New Roman"/>
          <w:sz w:val="24"/>
          <w:szCs w:val="24"/>
        </w:rPr>
        <w:t>Д</w:t>
      </w:r>
      <w:r w:rsidRPr="00796C32">
        <w:rPr>
          <w:rFonts w:ascii="Times New Roman" w:hAnsi="Times New Roman" w:cs="Times New Roman"/>
          <w:sz w:val="24"/>
          <w:szCs w:val="24"/>
        </w:rPr>
        <w:t xml:space="preserve">ёрнул её вверх, обнажая тугую маленькую задницу для своего голодного взгляда. Я провёл рукой по её мягкой, упругой коже и крепко схватил </w:t>
      </w:r>
      <w:proofErr w:type="spellStart"/>
      <w:r w:rsidRPr="00796C32">
        <w:rPr>
          <w:rFonts w:ascii="Times New Roman" w:hAnsi="Times New Roman" w:cs="Times New Roman"/>
          <w:sz w:val="24"/>
          <w:szCs w:val="24"/>
        </w:rPr>
        <w:t>Эверли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 xml:space="preserve"> за задницу. Она вскрикнула</w:t>
      </w:r>
      <w:r w:rsidR="009B436C">
        <w:rPr>
          <w:rFonts w:ascii="Times New Roman" w:hAnsi="Times New Roman" w:cs="Times New Roman"/>
          <w:sz w:val="24"/>
          <w:szCs w:val="24"/>
        </w:rPr>
        <w:t>. М</w:t>
      </w:r>
      <w:r w:rsidRPr="00796C32">
        <w:rPr>
          <w:rFonts w:ascii="Times New Roman" w:hAnsi="Times New Roman" w:cs="Times New Roman"/>
          <w:sz w:val="24"/>
          <w:szCs w:val="24"/>
        </w:rPr>
        <w:t>о</w:t>
      </w:r>
      <w:r w:rsidR="009B436C">
        <w:rPr>
          <w:rFonts w:ascii="Times New Roman" w:hAnsi="Times New Roman" w:cs="Times New Roman"/>
          <w:sz w:val="24"/>
          <w:szCs w:val="24"/>
        </w:rPr>
        <w:t>й</w:t>
      </w:r>
      <w:r w:rsidRPr="00796C32">
        <w:rPr>
          <w:rFonts w:ascii="Times New Roman" w:hAnsi="Times New Roman" w:cs="Times New Roman"/>
          <w:sz w:val="24"/>
          <w:szCs w:val="24"/>
        </w:rPr>
        <w:t xml:space="preserve"> толст</w:t>
      </w:r>
      <w:r w:rsidR="009B436C">
        <w:rPr>
          <w:rFonts w:ascii="Times New Roman" w:hAnsi="Times New Roman" w:cs="Times New Roman"/>
          <w:sz w:val="24"/>
          <w:szCs w:val="24"/>
        </w:rPr>
        <w:t>ый</w:t>
      </w:r>
      <w:r w:rsidRPr="00796C32">
        <w:rPr>
          <w:rFonts w:ascii="Times New Roman" w:hAnsi="Times New Roman" w:cs="Times New Roman"/>
          <w:sz w:val="24"/>
          <w:szCs w:val="24"/>
        </w:rPr>
        <w:t xml:space="preserve"> член широко растягивал её губы.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 xml:space="preserve">Я протолкнул руку между её ног, и мой член </w:t>
      </w:r>
      <w:proofErr w:type="spellStart"/>
      <w:r w:rsidRPr="00796C32">
        <w:rPr>
          <w:rFonts w:ascii="Times New Roman" w:hAnsi="Times New Roman" w:cs="Times New Roman"/>
          <w:sz w:val="24"/>
          <w:szCs w:val="24"/>
        </w:rPr>
        <w:t>запульсировал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>, когда я почувствовал, насколько мокрой она была. Она буквально захныкала вокруг моего члена, когда я начал играть с её горячей киской.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 xml:space="preserve">Часть меня хотела просто разрешить ей кончить. Чёрт, а другая часть хотела, чтобы она жила с моим членом во рту. Но у меня были планы  на </w:t>
      </w:r>
      <w:proofErr w:type="spellStart"/>
      <w:r w:rsidRPr="00796C32">
        <w:rPr>
          <w:rFonts w:ascii="Times New Roman" w:hAnsi="Times New Roman" w:cs="Times New Roman"/>
          <w:sz w:val="24"/>
          <w:szCs w:val="24"/>
        </w:rPr>
        <w:t>Эверли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>, так много способов заставить её кончить для меня. Я опустошу свои яйца ей в горло позже. Сейчас, сперма, которую я копил для неё несколько месяцев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96C32">
        <w:rPr>
          <w:rFonts w:ascii="Times New Roman" w:hAnsi="Times New Roman" w:cs="Times New Roman"/>
          <w:sz w:val="24"/>
          <w:szCs w:val="24"/>
        </w:rPr>
        <w:t xml:space="preserve"> окажется там, где </w:t>
      </w:r>
      <w:r w:rsidR="009B436C" w:rsidRPr="00796C32">
        <w:rPr>
          <w:rFonts w:ascii="Times New Roman" w:hAnsi="Times New Roman" w:cs="Times New Roman"/>
          <w:sz w:val="24"/>
          <w:szCs w:val="24"/>
        </w:rPr>
        <w:t>больше всего хотел,</w:t>
      </w:r>
      <w:r w:rsidRPr="00796C32">
        <w:rPr>
          <w:rFonts w:ascii="Times New Roman" w:hAnsi="Times New Roman" w:cs="Times New Roman"/>
          <w:sz w:val="24"/>
          <w:szCs w:val="24"/>
        </w:rPr>
        <w:t xml:space="preserve"> </w:t>
      </w:r>
      <w:r w:rsidR="009B436C">
        <w:rPr>
          <w:rFonts w:ascii="Times New Roman" w:hAnsi="Times New Roman" w:cs="Times New Roman"/>
          <w:sz w:val="24"/>
          <w:szCs w:val="24"/>
        </w:rPr>
        <w:t>чтобы она оказалась</w:t>
      </w:r>
      <w:r w:rsidRPr="00796C32">
        <w:rPr>
          <w:rFonts w:ascii="Times New Roman" w:hAnsi="Times New Roman" w:cs="Times New Roman"/>
          <w:sz w:val="24"/>
          <w:szCs w:val="24"/>
        </w:rPr>
        <w:t>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>Глубоко внутри её тугой, девственной киски.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>О, как я и сказал, я знал, что она была девственницей. Я знал, что ни один мужчина не касался её своими руками. А это значит, что она принадлежит мне, именно я сорву этот цветочек.</w:t>
      </w:r>
    </w:p>
    <w:p w:rsidR="006A799B" w:rsidRPr="00796C32" w:rsidRDefault="009B436C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6A799B" w:rsidRPr="00796C32">
        <w:rPr>
          <w:rFonts w:ascii="Times New Roman" w:hAnsi="Times New Roman" w:cs="Times New Roman"/>
          <w:sz w:val="24"/>
          <w:szCs w:val="24"/>
        </w:rPr>
        <w:t xml:space="preserve">не пришлось оттащить её голодный, мокрый рот от своего блестящего члена. Тонкая нитка слюны протянулась между губами </w:t>
      </w:r>
      <w:proofErr w:type="spellStart"/>
      <w:r w:rsidR="006A799B" w:rsidRPr="00796C32">
        <w:rPr>
          <w:rFonts w:ascii="Times New Roman" w:hAnsi="Times New Roman" w:cs="Times New Roman"/>
          <w:sz w:val="24"/>
          <w:szCs w:val="24"/>
        </w:rPr>
        <w:t>Эверли</w:t>
      </w:r>
      <w:proofErr w:type="spellEnd"/>
      <w:r w:rsidR="006A799B" w:rsidRPr="00796C32">
        <w:rPr>
          <w:rFonts w:ascii="Times New Roman" w:hAnsi="Times New Roman" w:cs="Times New Roman"/>
          <w:sz w:val="24"/>
          <w:szCs w:val="24"/>
        </w:rPr>
        <w:t xml:space="preserve"> и головкой моего члена,</w:t>
      </w:r>
      <w:r w:rsidR="006A799B">
        <w:rPr>
          <w:rFonts w:ascii="Times New Roman" w:hAnsi="Times New Roman" w:cs="Times New Roman"/>
          <w:sz w:val="24"/>
          <w:szCs w:val="24"/>
        </w:rPr>
        <w:t xml:space="preserve"> </w:t>
      </w:r>
      <w:r w:rsidR="006A799B" w:rsidRPr="00796C32">
        <w:rPr>
          <w:rFonts w:ascii="Times New Roman" w:hAnsi="Times New Roman" w:cs="Times New Roman"/>
          <w:sz w:val="24"/>
          <w:szCs w:val="24"/>
        </w:rPr>
        <w:t>когда она посмотрела на меня, заставив мои яйца болеть от желания освободиться. Я потянул её вверх, пока её сладкий зад снова не оказался на моём столе, и на этот раз, мои руки добрались до её блузки. Я отрывал пуговицы, срывая белый хлипкий материал с её тела.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>Без лифчика.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lastRenderedPageBreak/>
        <w:t xml:space="preserve">Я жадно застонал, пожирая глазами её мягкие маленькие груди с заманчиво твердеющими розовыми сосками. Я прижался к ней губами в жадном поцелуе, прежде чем перешёл на её шею. Я продвигался ниже, по пути стаскивая остатки блузки с её плеч, пока мои губы и язык дразнили её ключицы. Я поцеловал ещё ниже, пройдясь губами по набухшей груди, а затем обернул их вокруг одного из маленьких сосков. </w:t>
      </w:r>
      <w:proofErr w:type="spellStart"/>
      <w:r w:rsidRPr="00796C32">
        <w:rPr>
          <w:rFonts w:ascii="Times New Roman" w:hAnsi="Times New Roman" w:cs="Times New Roman"/>
          <w:sz w:val="24"/>
          <w:szCs w:val="24"/>
        </w:rPr>
        <w:t>Эверли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 xml:space="preserve"> закричала, выгибаясь навстречу мне, её руки скользнули в мои волосы, пока я дразнил её сосок своим языком.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 xml:space="preserve">Я чувствовал, как она немного отталкивала меня руками, пытаясь расстегнуть оставшиеся пуговицы. Она пыталась стянуть рубашку, но </w:t>
      </w:r>
      <w:r>
        <w:rPr>
          <w:rFonts w:ascii="Times New Roman" w:hAnsi="Times New Roman" w:cs="Times New Roman"/>
          <w:sz w:val="24"/>
          <w:szCs w:val="24"/>
        </w:rPr>
        <w:t xml:space="preserve">та </w:t>
      </w:r>
      <w:r w:rsidRPr="00796C32">
        <w:rPr>
          <w:rFonts w:ascii="Times New Roman" w:hAnsi="Times New Roman" w:cs="Times New Roman"/>
          <w:sz w:val="24"/>
          <w:szCs w:val="24"/>
        </w:rPr>
        <w:t xml:space="preserve">зацепилась за галстук и не поддавалась.  Я усмехнулся, когда увидел, что </w:t>
      </w:r>
      <w:proofErr w:type="spellStart"/>
      <w:r w:rsidRPr="00796C32">
        <w:rPr>
          <w:rFonts w:ascii="Times New Roman" w:hAnsi="Times New Roman" w:cs="Times New Roman"/>
          <w:sz w:val="24"/>
          <w:szCs w:val="24"/>
        </w:rPr>
        <w:t>Эверли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 xml:space="preserve"> покраснела и отвернулась.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Извини, я...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Принцесса,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тихо </w:t>
      </w:r>
      <w:r w:rsidR="009B436C">
        <w:rPr>
          <w:rFonts w:ascii="Times New Roman" w:hAnsi="Times New Roman" w:cs="Times New Roman"/>
          <w:sz w:val="24"/>
          <w:szCs w:val="24"/>
        </w:rPr>
        <w:t>сказ</w:t>
      </w:r>
      <w:r w:rsidRPr="00796C32">
        <w:rPr>
          <w:rFonts w:ascii="Times New Roman" w:hAnsi="Times New Roman" w:cs="Times New Roman"/>
          <w:sz w:val="24"/>
          <w:szCs w:val="24"/>
        </w:rPr>
        <w:t xml:space="preserve">ал я, схватив её подбородок и заглянув в глаза.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Я знаю, что ты никогда не делала этого раньше.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Ты...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6C32">
        <w:rPr>
          <w:rFonts w:ascii="Times New Roman" w:hAnsi="Times New Roman" w:cs="Times New Roman"/>
          <w:sz w:val="24"/>
          <w:szCs w:val="24"/>
        </w:rPr>
        <w:t>ты знаешь?</w:t>
      </w:r>
    </w:p>
    <w:p w:rsidR="006A799B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 xml:space="preserve">Я кивнул и, наклонившись, мягко поцеловал </w:t>
      </w:r>
      <w:r>
        <w:rPr>
          <w:rFonts w:ascii="Times New Roman" w:hAnsi="Times New Roman" w:cs="Times New Roman"/>
          <w:sz w:val="24"/>
          <w:szCs w:val="24"/>
        </w:rPr>
        <w:t>её</w:t>
      </w:r>
      <w:r w:rsidRPr="00796C32">
        <w:rPr>
          <w:rFonts w:ascii="Times New Roman" w:hAnsi="Times New Roman" w:cs="Times New Roman"/>
          <w:sz w:val="24"/>
          <w:szCs w:val="24"/>
        </w:rPr>
        <w:t>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Я знаю, что ты никогда не была с мужчиной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96C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796C32">
        <w:rPr>
          <w:rFonts w:ascii="Times New Roman" w:hAnsi="Times New Roman" w:cs="Times New Roman"/>
          <w:sz w:val="24"/>
          <w:szCs w:val="24"/>
        </w:rPr>
        <w:t xml:space="preserve"> от этого я становлюсь ещё твёрже, чём когда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796C32">
        <w:rPr>
          <w:rFonts w:ascii="Times New Roman" w:hAnsi="Times New Roman" w:cs="Times New Roman"/>
          <w:sz w:val="24"/>
          <w:szCs w:val="24"/>
        </w:rPr>
        <w:t xml:space="preserve">либо.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Pr="00796C32">
        <w:rPr>
          <w:rFonts w:ascii="Times New Roman" w:hAnsi="Times New Roman" w:cs="Times New Roman"/>
          <w:sz w:val="24"/>
          <w:szCs w:val="24"/>
        </w:rPr>
        <w:t>Ты полностью моя.</w:t>
      </w:r>
      <w:r>
        <w:rPr>
          <w:rFonts w:ascii="Times New Roman" w:hAnsi="Times New Roman" w:cs="Times New Roman"/>
          <w:sz w:val="24"/>
          <w:szCs w:val="24"/>
        </w:rPr>
        <w:t xml:space="preserve"> — </w:t>
      </w:r>
      <w:r w:rsidRPr="00796C32">
        <w:rPr>
          <w:rFonts w:ascii="Times New Roman" w:hAnsi="Times New Roman" w:cs="Times New Roman"/>
          <w:sz w:val="24"/>
          <w:szCs w:val="24"/>
        </w:rPr>
        <w:t>Она всхлипывает, отвечая на поцелуй, а её руки цепляются за мою рубашку.</w:t>
      </w:r>
      <w:r>
        <w:rPr>
          <w:rFonts w:ascii="Times New Roman" w:hAnsi="Times New Roman" w:cs="Times New Roman"/>
          <w:sz w:val="24"/>
          <w:szCs w:val="24"/>
        </w:rPr>
        <w:t xml:space="preserve"> 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Тебе нечего стыдиться или стесняться. Ты никогда не делала этого, но я всё покажу тебе, </w:t>
      </w:r>
      <w:proofErr w:type="spellStart"/>
      <w:r w:rsidRPr="00796C32">
        <w:rPr>
          <w:rFonts w:ascii="Times New Roman" w:hAnsi="Times New Roman" w:cs="Times New Roman"/>
          <w:sz w:val="24"/>
          <w:szCs w:val="24"/>
        </w:rPr>
        <w:t>Эверли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>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Я хочу тебя,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лихорадочно шепчет она.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Я хочу тебя так грязно.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>Я издаю стон, когда мой член начинает ещё сильнее пульсировать между моих бёдер.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Тогда пошли. Давай уйдём отсюда.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>Она вопросительно посмотрела на меня, в её глазах была боль, как будто она сделала что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796C32">
        <w:rPr>
          <w:rFonts w:ascii="Times New Roman" w:hAnsi="Times New Roman" w:cs="Times New Roman"/>
          <w:sz w:val="24"/>
          <w:szCs w:val="24"/>
        </w:rPr>
        <w:t xml:space="preserve">то неправильно. 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Я думала...</w:t>
      </w:r>
    </w:p>
    <w:p w:rsidR="006A799B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 xml:space="preserve">Я медленно поцеловал её. 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Не здесь,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</w:t>
      </w:r>
      <w:r w:rsidR="009B436C">
        <w:rPr>
          <w:rFonts w:ascii="Times New Roman" w:hAnsi="Times New Roman" w:cs="Times New Roman"/>
          <w:sz w:val="24"/>
          <w:szCs w:val="24"/>
        </w:rPr>
        <w:t>с нежностью глядя на неё, сказал</w:t>
      </w:r>
      <w:r w:rsidRPr="00796C32">
        <w:rPr>
          <w:rFonts w:ascii="Times New Roman" w:hAnsi="Times New Roman" w:cs="Times New Roman"/>
          <w:sz w:val="24"/>
          <w:szCs w:val="24"/>
        </w:rPr>
        <w:t xml:space="preserve"> я.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Почему?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Не здесь, </w:t>
      </w:r>
      <w:proofErr w:type="spellStart"/>
      <w:r w:rsidRPr="00796C32">
        <w:rPr>
          <w:rFonts w:ascii="Times New Roman" w:hAnsi="Times New Roman" w:cs="Times New Roman"/>
          <w:sz w:val="24"/>
          <w:szCs w:val="24"/>
        </w:rPr>
        <w:t>Эверли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>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Пожалуйста,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п</w:t>
      </w:r>
      <w:r w:rsidR="009B436C">
        <w:rPr>
          <w:rFonts w:ascii="Times New Roman" w:hAnsi="Times New Roman" w:cs="Times New Roman"/>
          <w:sz w:val="24"/>
          <w:szCs w:val="24"/>
        </w:rPr>
        <w:t>опроси</w:t>
      </w:r>
      <w:r w:rsidRPr="00796C32">
        <w:rPr>
          <w:rFonts w:ascii="Times New Roman" w:hAnsi="Times New Roman" w:cs="Times New Roman"/>
          <w:sz w:val="24"/>
          <w:szCs w:val="24"/>
        </w:rPr>
        <w:t xml:space="preserve">ла она, теребя мой галстук. Её пальцы скользнули вверх к узлу и медленно развязали его, снимая с шеи. 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6C32">
        <w:rPr>
          <w:rFonts w:ascii="Times New Roman" w:hAnsi="Times New Roman" w:cs="Times New Roman"/>
          <w:sz w:val="24"/>
          <w:szCs w:val="24"/>
        </w:rPr>
        <w:t>Эверли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>...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Пожалуйста,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снова прошептала она. Сняв с меня галстук и отбросив его прочь, </w:t>
      </w:r>
      <w:proofErr w:type="spellStart"/>
      <w:r w:rsidRPr="00796C32">
        <w:rPr>
          <w:rFonts w:ascii="Times New Roman" w:hAnsi="Times New Roman" w:cs="Times New Roman"/>
          <w:sz w:val="24"/>
          <w:szCs w:val="24"/>
        </w:rPr>
        <w:t>Эверли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 xml:space="preserve"> принялась стаскивать рубашку с моих плеч.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Я пришла сюда именно для этого, </w:t>
      </w:r>
      <w:proofErr w:type="spellStart"/>
      <w:r w:rsidRPr="00796C32">
        <w:rPr>
          <w:rFonts w:ascii="Times New Roman" w:hAnsi="Times New Roman" w:cs="Times New Roman"/>
          <w:sz w:val="24"/>
          <w:szCs w:val="24"/>
        </w:rPr>
        <w:t>Ченнинг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>. Я знала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96C32">
        <w:rPr>
          <w:rFonts w:ascii="Times New Roman" w:hAnsi="Times New Roman" w:cs="Times New Roman"/>
          <w:sz w:val="24"/>
          <w:szCs w:val="24"/>
        </w:rPr>
        <w:t xml:space="preserve"> чего хочу, когда зашла сюда.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Ты думаешь, что знаешь...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Не разговаривай со мной так, словно я маленький ребенок.</w:t>
      </w:r>
    </w:p>
    <w:p w:rsidR="006A799B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 xml:space="preserve">Моя челюсть сжалась. 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Ты...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Мне восемнадцать, </w:t>
      </w:r>
      <w:proofErr w:type="spellStart"/>
      <w:r w:rsidRPr="00796C32">
        <w:rPr>
          <w:rFonts w:ascii="Times New Roman" w:hAnsi="Times New Roman" w:cs="Times New Roman"/>
          <w:sz w:val="24"/>
          <w:szCs w:val="24"/>
        </w:rPr>
        <w:t>Ченнинг</w:t>
      </w:r>
      <w:proofErr w:type="spellEnd"/>
      <w:r w:rsidR="009B436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— </w:t>
      </w:r>
      <w:r w:rsidR="009B436C">
        <w:rPr>
          <w:rFonts w:ascii="Times New Roman" w:hAnsi="Times New Roman" w:cs="Times New Roman"/>
          <w:sz w:val="24"/>
          <w:szCs w:val="24"/>
        </w:rPr>
        <w:t>б</w:t>
      </w:r>
      <w:r w:rsidRPr="00796C32">
        <w:rPr>
          <w:rFonts w:ascii="Times New Roman" w:hAnsi="Times New Roman" w:cs="Times New Roman"/>
          <w:sz w:val="24"/>
          <w:szCs w:val="24"/>
        </w:rPr>
        <w:t>оже, помоги мне, мой член адски пульсировал.</w:t>
      </w:r>
      <w:r>
        <w:rPr>
          <w:rFonts w:ascii="Times New Roman" w:hAnsi="Times New Roman" w:cs="Times New Roman"/>
          <w:sz w:val="24"/>
          <w:szCs w:val="24"/>
        </w:rPr>
        <w:t xml:space="preserve"> 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И я хотела этого даже больше, чем ты осознаешь. Намного больше, чем то, о чём ты прочитал в письме,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тихо сказала она.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Прямо здесь и прямо сейчас.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>Я покачал головой и, скользнув руками вдоль её бёдер, крепко прижал её ближе к себе.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Когда я трахну тебя, принцесса,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6C32">
        <w:rPr>
          <w:rFonts w:ascii="Times New Roman" w:hAnsi="Times New Roman" w:cs="Times New Roman"/>
          <w:sz w:val="24"/>
          <w:szCs w:val="24"/>
        </w:rPr>
        <w:t>ты не будешь лежать на столе в кабинете, как дешёвая шлюха.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Что, если я хочу стать для тебя шлюхой?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 xml:space="preserve">Я застонал, а мой член </w:t>
      </w:r>
      <w:proofErr w:type="spellStart"/>
      <w:r w:rsidRPr="00796C32">
        <w:rPr>
          <w:rFonts w:ascii="Times New Roman" w:hAnsi="Times New Roman" w:cs="Times New Roman"/>
          <w:sz w:val="24"/>
          <w:szCs w:val="24"/>
        </w:rPr>
        <w:t>запульсировал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 xml:space="preserve"> около её </w:t>
      </w:r>
      <w:proofErr w:type="spellStart"/>
      <w:r w:rsidRPr="00796C32">
        <w:rPr>
          <w:rFonts w:ascii="Times New Roman" w:hAnsi="Times New Roman" w:cs="Times New Roman"/>
          <w:sz w:val="24"/>
          <w:szCs w:val="24"/>
        </w:rPr>
        <w:t>обнаженного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 xml:space="preserve"> бедра.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Бл</w:t>
      </w:r>
      <w:proofErr w:type="spellEnd"/>
      <w:r>
        <w:rPr>
          <w:rFonts w:ascii="Times New Roman" w:hAnsi="Times New Roman" w:cs="Times New Roman"/>
          <w:sz w:val="24"/>
          <w:szCs w:val="24"/>
        </w:rPr>
        <w:t>*</w:t>
      </w:r>
      <w:proofErr w:type="spellStart"/>
      <w:r>
        <w:rPr>
          <w:rFonts w:ascii="Times New Roman" w:hAnsi="Times New Roman" w:cs="Times New Roman"/>
          <w:sz w:val="24"/>
          <w:szCs w:val="24"/>
        </w:rPr>
        <w:t>дь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96C32">
        <w:rPr>
          <w:rFonts w:ascii="Times New Roman" w:hAnsi="Times New Roman" w:cs="Times New Roman"/>
          <w:sz w:val="24"/>
          <w:szCs w:val="24"/>
        </w:rPr>
        <w:t>Эверли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>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Пожалуйста, </w:t>
      </w:r>
      <w:proofErr w:type="spellStart"/>
      <w:r w:rsidRPr="00796C32">
        <w:rPr>
          <w:rFonts w:ascii="Times New Roman" w:hAnsi="Times New Roman" w:cs="Times New Roman"/>
          <w:sz w:val="24"/>
          <w:szCs w:val="24"/>
        </w:rPr>
        <w:t>Ченнинг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</w:t>
      </w:r>
      <w:r w:rsidR="009B436C">
        <w:rPr>
          <w:rFonts w:ascii="Times New Roman" w:hAnsi="Times New Roman" w:cs="Times New Roman"/>
          <w:sz w:val="24"/>
          <w:szCs w:val="24"/>
        </w:rPr>
        <w:t>прошептала</w:t>
      </w:r>
      <w:r w:rsidRPr="00796C32">
        <w:rPr>
          <w:rFonts w:ascii="Times New Roman" w:hAnsi="Times New Roman" w:cs="Times New Roman"/>
          <w:sz w:val="24"/>
          <w:szCs w:val="24"/>
        </w:rPr>
        <w:t xml:space="preserve"> она, так чертовски сладко прикусывая</w:t>
      </w:r>
      <w:r w:rsidR="009B436C">
        <w:rPr>
          <w:rFonts w:ascii="Times New Roman" w:hAnsi="Times New Roman" w:cs="Times New Roman"/>
          <w:sz w:val="24"/>
          <w:szCs w:val="24"/>
        </w:rPr>
        <w:t xml:space="preserve"> нижнюю </w:t>
      </w:r>
      <w:r w:rsidRPr="00796C32">
        <w:rPr>
          <w:rFonts w:ascii="Times New Roman" w:hAnsi="Times New Roman" w:cs="Times New Roman"/>
          <w:sz w:val="24"/>
          <w:szCs w:val="24"/>
        </w:rPr>
        <w:t xml:space="preserve">губу.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Я хочу этого.</w:t>
      </w:r>
      <w:r w:rsidR="009B436C">
        <w:rPr>
          <w:rFonts w:ascii="Times New Roman" w:hAnsi="Times New Roman" w:cs="Times New Roman"/>
          <w:sz w:val="24"/>
          <w:szCs w:val="24"/>
        </w:rPr>
        <w:t xml:space="preserve"> — </w:t>
      </w:r>
      <w:proofErr w:type="spellStart"/>
      <w:r w:rsidR="009B436C" w:rsidRPr="00796C32">
        <w:rPr>
          <w:rFonts w:ascii="Times New Roman" w:hAnsi="Times New Roman" w:cs="Times New Roman"/>
          <w:sz w:val="24"/>
          <w:szCs w:val="24"/>
        </w:rPr>
        <w:t>Эверли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 xml:space="preserve"> потянулась </w:t>
      </w:r>
      <w:r w:rsidR="009B436C" w:rsidRPr="00796C32">
        <w:rPr>
          <w:rFonts w:ascii="Times New Roman" w:hAnsi="Times New Roman" w:cs="Times New Roman"/>
          <w:sz w:val="24"/>
          <w:szCs w:val="24"/>
        </w:rPr>
        <w:t>вниз,</w:t>
      </w:r>
      <w:r w:rsidRPr="00796C32">
        <w:rPr>
          <w:rFonts w:ascii="Times New Roman" w:hAnsi="Times New Roman" w:cs="Times New Roman"/>
          <w:sz w:val="24"/>
          <w:szCs w:val="24"/>
        </w:rPr>
        <w:t xml:space="preserve"> </w:t>
      </w:r>
      <w:r w:rsidR="009B436C">
        <w:rPr>
          <w:rFonts w:ascii="Times New Roman" w:hAnsi="Times New Roman" w:cs="Times New Roman"/>
          <w:sz w:val="24"/>
          <w:szCs w:val="24"/>
        </w:rPr>
        <w:t>и</w:t>
      </w:r>
      <w:r w:rsidRPr="00796C32">
        <w:rPr>
          <w:rFonts w:ascii="Times New Roman" w:hAnsi="Times New Roman" w:cs="Times New Roman"/>
          <w:sz w:val="24"/>
          <w:szCs w:val="24"/>
        </w:rPr>
        <w:t xml:space="preserve"> маленькие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796C32">
        <w:rPr>
          <w:rFonts w:ascii="Times New Roman" w:hAnsi="Times New Roman" w:cs="Times New Roman"/>
          <w:sz w:val="24"/>
          <w:szCs w:val="24"/>
        </w:rPr>
        <w:t xml:space="preserve">альчики насколько </w:t>
      </w:r>
      <w:r w:rsidR="009B436C" w:rsidRPr="00796C32">
        <w:rPr>
          <w:rFonts w:ascii="Times New Roman" w:hAnsi="Times New Roman" w:cs="Times New Roman"/>
          <w:sz w:val="24"/>
          <w:szCs w:val="24"/>
        </w:rPr>
        <w:t>смогли,</w:t>
      </w:r>
      <w:r w:rsidRPr="00796C32">
        <w:rPr>
          <w:rFonts w:ascii="Times New Roman" w:hAnsi="Times New Roman" w:cs="Times New Roman"/>
          <w:sz w:val="24"/>
          <w:szCs w:val="24"/>
        </w:rPr>
        <w:t xml:space="preserve"> обернулись вокруг моей толстой длины.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Пожалуйста, я хочу этого прямо здесь, на столе. Я хочу, чтобы было горячо и жёстко, и я хочу, чтобы ты трахнул меня, как тебе хочется. Мы сможем организовать кровать и шелковые простыни со свечами позже,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задыхаясь, она продолжала целовать мои губы.</w:t>
      </w:r>
      <w:r>
        <w:rPr>
          <w:rFonts w:ascii="Times New Roman" w:hAnsi="Times New Roman" w:cs="Times New Roman"/>
          <w:sz w:val="24"/>
          <w:szCs w:val="24"/>
        </w:rPr>
        <w:t xml:space="preserve"> 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Но прямо сейчас, я хочу, чтобы ты взял меня именно так, как тебе хочется, и заставил кричать.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>Да, именно эти слова стали последний каплей, мой контроль разрушился.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 xml:space="preserve">Я зарычал, схватив её за волосы, и заставил рыдать, когда </w:t>
      </w:r>
      <w:r>
        <w:rPr>
          <w:rFonts w:ascii="Times New Roman" w:hAnsi="Times New Roman" w:cs="Times New Roman"/>
          <w:sz w:val="24"/>
          <w:szCs w:val="24"/>
        </w:rPr>
        <w:t>сильно прикусил</w:t>
      </w:r>
      <w:r w:rsidRPr="00796C32">
        <w:rPr>
          <w:rFonts w:ascii="Times New Roman" w:hAnsi="Times New Roman" w:cs="Times New Roman"/>
          <w:sz w:val="24"/>
          <w:szCs w:val="24"/>
        </w:rPr>
        <w:t xml:space="preserve"> зуб</w:t>
      </w:r>
      <w:r>
        <w:rPr>
          <w:rFonts w:ascii="Times New Roman" w:hAnsi="Times New Roman" w:cs="Times New Roman"/>
          <w:sz w:val="24"/>
          <w:szCs w:val="24"/>
        </w:rPr>
        <w:t>ами</w:t>
      </w:r>
      <w:r w:rsidRPr="00796C32">
        <w:rPr>
          <w:rFonts w:ascii="Times New Roman" w:hAnsi="Times New Roman" w:cs="Times New Roman"/>
          <w:sz w:val="24"/>
          <w:szCs w:val="24"/>
        </w:rPr>
        <w:t xml:space="preserve"> её шею. </w:t>
      </w:r>
      <w:r w:rsidR="009B436C">
        <w:rPr>
          <w:rFonts w:ascii="Times New Roman" w:hAnsi="Times New Roman" w:cs="Times New Roman"/>
          <w:sz w:val="24"/>
          <w:szCs w:val="24"/>
        </w:rPr>
        <w:t>С</w:t>
      </w:r>
      <w:r w:rsidRPr="00796C32">
        <w:rPr>
          <w:rFonts w:ascii="Times New Roman" w:hAnsi="Times New Roman" w:cs="Times New Roman"/>
          <w:sz w:val="24"/>
          <w:szCs w:val="24"/>
        </w:rPr>
        <w:t>жимая и поглаживая член, я позволил своей толстой головке оказаться рядом с  липкими и мокрыми губками её киски.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proofErr w:type="spellStart"/>
      <w:r w:rsidRPr="00796C32">
        <w:rPr>
          <w:rFonts w:ascii="Times New Roman" w:hAnsi="Times New Roman" w:cs="Times New Roman"/>
          <w:sz w:val="24"/>
          <w:szCs w:val="24"/>
        </w:rPr>
        <w:t>Эверли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 xml:space="preserve"> замычала, подаваясь </w:t>
      </w:r>
      <w:proofErr w:type="spellStart"/>
      <w:r w:rsidRPr="00796C32">
        <w:rPr>
          <w:rFonts w:ascii="Times New Roman" w:hAnsi="Times New Roman" w:cs="Times New Roman"/>
          <w:sz w:val="24"/>
          <w:szCs w:val="24"/>
        </w:rPr>
        <w:t>бедрами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 xml:space="preserve"> мне навстречу, она словно уговаривала меня проскользнуть внутрь. Я имею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6C32">
        <w:rPr>
          <w:rFonts w:ascii="Times New Roman" w:hAnsi="Times New Roman" w:cs="Times New Roman"/>
          <w:sz w:val="24"/>
          <w:szCs w:val="24"/>
        </w:rPr>
        <w:t>виду, чёрт, она была такой мокрой, что у неё вполне получилось бы. Я мог бы просто схватить её за бедра и, пристроившись, войти глубоко в неё, по самую рукоятку. Но я не собирался причинять ей боль. Я хотел её, да. И я чертовски уверен, что хотел заставить её кричать, трахая именно так, как она просила меня.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>Но я не собирался причинять ей боль.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 xml:space="preserve">Не тогда, когда я собирался забрать то, что она не могла дать дважды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796C32">
        <w:rPr>
          <w:rFonts w:ascii="Times New Roman" w:hAnsi="Times New Roman" w:cs="Times New Roman"/>
          <w:sz w:val="24"/>
          <w:szCs w:val="24"/>
        </w:rPr>
        <w:t xml:space="preserve"> единственное, что я знал, она сделает меня самым счастливым мужчиной на земле, когда я заберу её невинность.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>Вместо этого, я ослабил напор напротив её губок, позволяя им целовать только кончик, когда я немного скользнул внутрь. Прикусив губу, она зашипела, и я толкнулся ещё больше, чувствуя то самое сопротивление.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Это будет больно только секунду, любимая,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прошептал я.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>С облегчением я почувствовал,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6C32">
        <w:rPr>
          <w:rFonts w:ascii="Times New Roman" w:hAnsi="Times New Roman" w:cs="Times New Roman"/>
          <w:sz w:val="24"/>
          <w:szCs w:val="24"/>
        </w:rPr>
        <w:t xml:space="preserve">как член разрывает её девственную плеву, </w:t>
      </w:r>
      <w:r w:rsidR="008B605E">
        <w:rPr>
          <w:rFonts w:ascii="Times New Roman" w:hAnsi="Times New Roman" w:cs="Times New Roman"/>
          <w:sz w:val="24"/>
          <w:szCs w:val="24"/>
        </w:rPr>
        <w:t>а</w:t>
      </w:r>
      <w:r w:rsidRPr="00796C32">
        <w:rPr>
          <w:rFonts w:ascii="Times New Roman" w:hAnsi="Times New Roman" w:cs="Times New Roman"/>
          <w:sz w:val="24"/>
          <w:szCs w:val="24"/>
        </w:rPr>
        <w:t xml:space="preserve"> когда </w:t>
      </w:r>
      <w:proofErr w:type="spellStart"/>
      <w:r w:rsidRPr="00796C32">
        <w:rPr>
          <w:rFonts w:ascii="Times New Roman" w:hAnsi="Times New Roman" w:cs="Times New Roman"/>
          <w:sz w:val="24"/>
          <w:szCs w:val="24"/>
        </w:rPr>
        <w:t>Эверли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 xml:space="preserve"> вздохнула от боли, крепко прижал её к себе.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6C32">
        <w:rPr>
          <w:rFonts w:ascii="Times New Roman" w:hAnsi="Times New Roman" w:cs="Times New Roman"/>
          <w:sz w:val="24"/>
          <w:szCs w:val="24"/>
        </w:rPr>
        <w:t>Ченнинг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>!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Полегче, принцесса,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простонал я, чувствуя, как самая нежная киска,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бл</w:t>
      </w:r>
      <w:proofErr w:type="spellEnd"/>
      <w:r>
        <w:rPr>
          <w:rFonts w:ascii="Times New Roman" w:hAnsi="Times New Roman" w:cs="Times New Roman"/>
          <w:sz w:val="24"/>
          <w:szCs w:val="24"/>
        </w:rPr>
        <w:t>*</w:t>
      </w:r>
      <w:proofErr w:type="spellStart"/>
      <w:r>
        <w:rPr>
          <w:rFonts w:ascii="Times New Roman" w:hAnsi="Times New Roman" w:cs="Times New Roman"/>
          <w:sz w:val="24"/>
          <w:szCs w:val="24"/>
        </w:rPr>
        <w:t>дь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>, в истории человечества выдаивает вздутую головку члена. Мои пальцы впились в кожу её бёдер, крепко удерживая их, пока её тело дрожало, а пальцы скребли по столу.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Двигайся,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тихо всхлипнула она.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>Я глубже толк</w:t>
      </w:r>
      <w:r w:rsidR="008B605E">
        <w:rPr>
          <w:rFonts w:ascii="Times New Roman" w:hAnsi="Times New Roman" w:cs="Times New Roman"/>
          <w:sz w:val="24"/>
          <w:szCs w:val="24"/>
        </w:rPr>
        <w:t>нулся</w:t>
      </w:r>
      <w:r w:rsidRPr="00796C32">
        <w:rPr>
          <w:rFonts w:ascii="Times New Roman" w:hAnsi="Times New Roman" w:cs="Times New Roman"/>
          <w:sz w:val="24"/>
          <w:szCs w:val="24"/>
        </w:rPr>
        <w:t xml:space="preserve"> в неё бедрами, и почувствовал изысканное скольжение своего члена внутри  её шелковистого, тугого входа. Она тихо ахнула, скольз</w:t>
      </w:r>
      <w:r w:rsidR="008B605E">
        <w:rPr>
          <w:rFonts w:ascii="Times New Roman" w:hAnsi="Times New Roman" w:cs="Times New Roman"/>
          <w:sz w:val="24"/>
          <w:szCs w:val="24"/>
        </w:rPr>
        <w:t>я</w:t>
      </w:r>
      <w:r w:rsidRPr="00796C32">
        <w:rPr>
          <w:rFonts w:ascii="Times New Roman" w:hAnsi="Times New Roman" w:cs="Times New Roman"/>
          <w:sz w:val="24"/>
          <w:szCs w:val="24"/>
        </w:rPr>
        <w:t xml:space="preserve"> </w:t>
      </w:r>
      <w:r w:rsidR="008B605E" w:rsidRPr="00796C32">
        <w:rPr>
          <w:rFonts w:ascii="Times New Roman" w:hAnsi="Times New Roman" w:cs="Times New Roman"/>
          <w:sz w:val="24"/>
          <w:szCs w:val="24"/>
        </w:rPr>
        <w:t>рук</w:t>
      </w:r>
      <w:r w:rsidR="008B605E">
        <w:rPr>
          <w:rFonts w:ascii="Times New Roman" w:hAnsi="Times New Roman" w:cs="Times New Roman"/>
          <w:sz w:val="24"/>
          <w:szCs w:val="24"/>
        </w:rPr>
        <w:t>ам</w:t>
      </w:r>
      <w:r w:rsidR="008B605E" w:rsidRPr="00796C32">
        <w:rPr>
          <w:rFonts w:ascii="Times New Roman" w:hAnsi="Times New Roman" w:cs="Times New Roman"/>
          <w:sz w:val="24"/>
          <w:szCs w:val="24"/>
        </w:rPr>
        <w:t xml:space="preserve">и </w:t>
      </w:r>
      <w:r w:rsidRPr="00796C32">
        <w:rPr>
          <w:rFonts w:ascii="Times New Roman" w:hAnsi="Times New Roman" w:cs="Times New Roman"/>
          <w:sz w:val="24"/>
          <w:szCs w:val="24"/>
        </w:rPr>
        <w:t>вверх, чтобы обвить</w:t>
      </w:r>
      <w:r w:rsidR="008B605E">
        <w:rPr>
          <w:rFonts w:ascii="Times New Roman" w:hAnsi="Times New Roman" w:cs="Times New Roman"/>
          <w:sz w:val="24"/>
          <w:szCs w:val="24"/>
        </w:rPr>
        <w:t xml:space="preserve"> их</w:t>
      </w:r>
      <w:r w:rsidRPr="00796C32">
        <w:rPr>
          <w:rFonts w:ascii="Times New Roman" w:hAnsi="Times New Roman" w:cs="Times New Roman"/>
          <w:sz w:val="24"/>
          <w:szCs w:val="24"/>
        </w:rPr>
        <w:t xml:space="preserve"> вокруг моей шеи, а я просто продолжал продвигаться, давая ей почувствовать  каждый дюйм, пока сам утопал в ощущениях её киски, плотно растягивающейся вокруг меня. Я продолжал проталкивать мой пульсирующий  жёсткий член, пока не почувствовал, как мои шары прижались к её заднице.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proofErr w:type="spellStart"/>
      <w:r w:rsidRPr="00796C32">
        <w:rPr>
          <w:rFonts w:ascii="Times New Roman" w:hAnsi="Times New Roman" w:cs="Times New Roman"/>
          <w:sz w:val="24"/>
          <w:szCs w:val="24"/>
        </w:rPr>
        <w:t>Эверли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 xml:space="preserve"> задохнулась, когда я оказался глубоко внутри неё, и, откинув голову назад, протяжно застонала.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Чёрт это... </w:t>
      </w:r>
      <w:r w:rsidRPr="00796C32">
        <w:rPr>
          <w:rFonts w:ascii="Times New Roman" w:hAnsi="Times New Roman" w:cs="Times New Roman"/>
          <w:sz w:val="24"/>
          <w:szCs w:val="24"/>
        </w:rPr>
        <w:t xml:space="preserve">так хорошо! 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 xml:space="preserve">Я зарычал, притянув её рот к своему, и яростно поцеловал, почувствовав, как </w:t>
      </w:r>
      <w:proofErr w:type="spellStart"/>
      <w:r w:rsidRPr="00796C32">
        <w:rPr>
          <w:rFonts w:ascii="Times New Roman" w:hAnsi="Times New Roman" w:cs="Times New Roman"/>
          <w:sz w:val="24"/>
          <w:szCs w:val="24"/>
        </w:rPr>
        <w:t>запульсировала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 xml:space="preserve"> её маленькая киска, сжимая огромный член. Я отступил назад, выйдя из нее, по крайней мере, наполовину, и взгляну</w:t>
      </w:r>
      <w:r w:rsidR="008B605E">
        <w:rPr>
          <w:rFonts w:ascii="Times New Roman" w:hAnsi="Times New Roman" w:cs="Times New Roman"/>
          <w:sz w:val="24"/>
          <w:szCs w:val="24"/>
        </w:rPr>
        <w:t>в</w:t>
      </w:r>
      <w:r w:rsidRPr="00796C32">
        <w:rPr>
          <w:rFonts w:ascii="Times New Roman" w:hAnsi="Times New Roman" w:cs="Times New Roman"/>
          <w:sz w:val="24"/>
          <w:szCs w:val="24"/>
        </w:rPr>
        <w:t xml:space="preserve"> вниз, увидел, что её половые губки сжимают меня так крепко, словно пытаются затянуть обратно.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>И я был счастлив.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 xml:space="preserve">На этот раз я вошёл одним движением. </w:t>
      </w:r>
      <w:proofErr w:type="spellStart"/>
      <w:r w:rsidRPr="00796C32">
        <w:rPr>
          <w:rFonts w:ascii="Times New Roman" w:hAnsi="Times New Roman" w:cs="Times New Roman"/>
          <w:sz w:val="24"/>
          <w:szCs w:val="24"/>
        </w:rPr>
        <w:t>Эверли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 xml:space="preserve"> почти закричала, но я поймал её прежде, чем она смогла это сделать, и накрыл её губы своими, проглотив крик её удовольствия, когда смазка из её маленькой киски потекла вниз по моему члену.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6C32">
        <w:rPr>
          <w:rFonts w:ascii="Times New Roman" w:hAnsi="Times New Roman" w:cs="Times New Roman"/>
          <w:sz w:val="24"/>
          <w:szCs w:val="24"/>
        </w:rPr>
        <w:t>Ченнинг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простонала она в мои губы.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Вот так мы и будем продвигаться,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</w:t>
      </w:r>
      <w:r w:rsidR="008B605E">
        <w:rPr>
          <w:rFonts w:ascii="Times New Roman" w:hAnsi="Times New Roman" w:cs="Times New Roman"/>
          <w:sz w:val="24"/>
          <w:szCs w:val="24"/>
        </w:rPr>
        <w:t>ответи</w:t>
      </w:r>
      <w:r w:rsidRPr="00796C32">
        <w:rPr>
          <w:rFonts w:ascii="Times New Roman" w:hAnsi="Times New Roman" w:cs="Times New Roman"/>
          <w:sz w:val="24"/>
          <w:szCs w:val="24"/>
        </w:rPr>
        <w:t>л я, выходя и возвращаясь обратно, чувствуя, как она всасывает меня внутрь. Её ноги обернулись вокруг моих рельефных мускулистых бёдер, крепко прижимая меня, когда я начал входить и выходить из неё.</w:t>
      </w:r>
      <w:r w:rsidR="008B605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Именно так, принцесса. Я чувствую, как эта тугая киска сжимает каждый сантиметр меня. Твоя жадная киска хочет ещё, не так ли?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 xml:space="preserve">Она всхлипнула, пылко поцеловав меня, её бедра начали двигаться </w:t>
      </w:r>
      <w:proofErr w:type="gramStart"/>
      <w:r w:rsidRPr="00796C32">
        <w:rPr>
          <w:rFonts w:ascii="Times New Roman" w:hAnsi="Times New Roman" w:cs="Times New Roman"/>
          <w:sz w:val="24"/>
          <w:szCs w:val="24"/>
        </w:rPr>
        <w:t>напротив  моих</w:t>
      </w:r>
      <w:proofErr w:type="gramEnd"/>
      <w:r w:rsidRPr="00796C32">
        <w:rPr>
          <w:rFonts w:ascii="Times New Roman" w:hAnsi="Times New Roman" w:cs="Times New Roman"/>
          <w:sz w:val="24"/>
          <w:szCs w:val="24"/>
        </w:rPr>
        <w:t>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Сильнее,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тихо взмолилась она.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Я хочу сильнее.</w:t>
      </w:r>
    </w:p>
    <w:p w:rsidR="006A799B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Так? </w:t>
      </w:r>
    </w:p>
    <w:p w:rsidR="008B605E" w:rsidRDefault="008B605E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Pr="00796C32">
        <w:rPr>
          <w:rFonts w:ascii="Times New Roman" w:hAnsi="Times New Roman" w:cs="Times New Roman"/>
          <w:sz w:val="24"/>
          <w:szCs w:val="24"/>
        </w:rPr>
        <w:t>Пожалуйста</w:t>
      </w:r>
      <w:r>
        <w:rPr>
          <w:rFonts w:ascii="Times New Roman" w:hAnsi="Times New Roman" w:cs="Times New Roman"/>
          <w:sz w:val="24"/>
          <w:szCs w:val="24"/>
        </w:rPr>
        <w:t xml:space="preserve">, — </w:t>
      </w:r>
      <w:r w:rsidRPr="00796C32"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>скули</w:t>
      </w:r>
      <w:r w:rsidRPr="00796C32">
        <w:rPr>
          <w:rFonts w:ascii="Times New Roman" w:hAnsi="Times New Roman" w:cs="Times New Roman"/>
          <w:sz w:val="24"/>
          <w:szCs w:val="24"/>
        </w:rPr>
        <w:t xml:space="preserve">ла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6A799B" w:rsidRPr="00796C32">
        <w:rPr>
          <w:rFonts w:ascii="Times New Roman" w:hAnsi="Times New Roman" w:cs="Times New Roman"/>
          <w:sz w:val="24"/>
          <w:szCs w:val="24"/>
        </w:rPr>
        <w:t xml:space="preserve">на, когда я вонзил член глубоко внутрь,  погружаясь по рукоятку.  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>Я отодвинулся, полностью выйдя из неё, а затем взял член в руку и начал дразнить тупой головкой её клитор.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Думаю, ты должна хорошенько попросить меня, </w:t>
      </w:r>
      <w:proofErr w:type="spellStart"/>
      <w:r w:rsidRPr="00796C32">
        <w:rPr>
          <w:rFonts w:ascii="Times New Roman" w:hAnsi="Times New Roman" w:cs="Times New Roman"/>
          <w:sz w:val="24"/>
          <w:szCs w:val="24"/>
        </w:rPr>
        <w:t>Эверли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про</w:t>
      </w:r>
      <w:r w:rsidR="008B605E">
        <w:rPr>
          <w:rFonts w:ascii="Times New Roman" w:hAnsi="Times New Roman" w:cs="Times New Roman"/>
          <w:sz w:val="24"/>
          <w:szCs w:val="24"/>
        </w:rPr>
        <w:t>шепт</w:t>
      </w:r>
      <w:r w:rsidRPr="00796C32">
        <w:rPr>
          <w:rFonts w:ascii="Times New Roman" w:hAnsi="Times New Roman" w:cs="Times New Roman"/>
          <w:sz w:val="24"/>
          <w:szCs w:val="24"/>
        </w:rPr>
        <w:t>ал я, её сладкие стоны в ответ, словно грёбаный мёд в моих ушах.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 Пожалуйста, </w:t>
      </w:r>
      <w:proofErr w:type="spellStart"/>
      <w:r w:rsidRPr="00796C32">
        <w:rPr>
          <w:rFonts w:ascii="Times New Roman" w:hAnsi="Times New Roman" w:cs="Times New Roman"/>
          <w:sz w:val="24"/>
          <w:szCs w:val="24"/>
        </w:rPr>
        <w:t>Ченнинг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простонала она, когда притянула меня к себе и крепко обвила мой торс ногами, как бы пытаясь затянуть обратно.</w:t>
      </w:r>
      <w:r w:rsidR="008B605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Пожалуйста, трахни меня.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Хорошая девочка.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 xml:space="preserve">Я похоронил свой член внутри неё одним ударом, и на этот раз, она закричала в моё плечо и крепко прижалась ко мне. Я снова вытащил, а затем качнул бедрами вперёд, давая ей почувствовать каждый сантиметр, и ощущая, как её плотные стенки сжимаются вокруг меня. Я отстранился, а затем вошёл ещё сильнее, трахая её именно так, как она просила. Мои руки зарылись в её волосы, оттянув назад, а затем я вонзился зубами в её мягкую шейку. </w:t>
      </w:r>
      <w:r>
        <w:rPr>
          <w:rFonts w:ascii="Times New Roman" w:hAnsi="Times New Roman" w:cs="Times New Roman"/>
          <w:sz w:val="24"/>
          <w:szCs w:val="24"/>
        </w:rPr>
        <w:t>Её</w:t>
      </w:r>
      <w:r w:rsidRPr="00796C32">
        <w:rPr>
          <w:rFonts w:ascii="Times New Roman" w:hAnsi="Times New Roman" w:cs="Times New Roman"/>
          <w:sz w:val="24"/>
          <w:szCs w:val="24"/>
        </w:rPr>
        <w:t xml:space="preserve"> руки скользнули в мои волосы, притягивая к себе, когда она начала качать бедрами навстречу моим движениям, пока я трахал её на своём рабочем столе.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 xml:space="preserve">Я толкнул </w:t>
      </w:r>
      <w:r>
        <w:rPr>
          <w:rFonts w:ascii="Times New Roman" w:hAnsi="Times New Roman" w:cs="Times New Roman"/>
          <w:sz w:val="24"/>
          <w:szCs w:val="24"/>
        </w:rPr>
        <w:t>её</w:t>
      </w:r>
      <w:r w:rsidRPr="00796C32">
        <w:rPr>
          <w:rFonts w:ascii="Times New Roman" w:hAnsi="Times New Roman" w:cs="Times New Roman"/>
          <w:sz w:val="24"/>
          <w:szCs w:val="24"/>
        </w:rPr>
        <w:t xml:space="preserve"> вниз, раскладывая на столе, сбрасывая на пол все документы и файлы. Её длинные ноги так и остались на моей талии, и я не замедлил свой темп. Мой толстый член входил в </w:t>
      </w:r>
      <w:r>
        <w:rPr>
          <w:rFonts w:ascii="Times New Roman" w:hAnsi="Times New Roman" w:cs="Times New Roman"/>
          <w:sz w:val="24"/>
          <w:szCs w:val="24"/>
        </w:rPr>
        <w:t>неё</w:t>
      </w:r>
      <w:r w:rsidRPr="00796C3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6C32">
        <w:rPr>
          <w:rFonts w:ascii="Times New Roman" w:hAnsi="Times New Roman" w:cs="Times New Roman"/>
          <w:sz w:val="24"/>
          <w:szCs w:val="24"/>
        </w:rPr>
        <w:t xml:space="preserve">бедра врезались в её, </w:t>
      </w:r>
      <w:r w:rsidR="008B605E">
        <w:rPr>
          <w:rFonts w:ascii="Times New Roman" w:hAnsi="Times New Roman" w:cs="Times New Roman"/>
          <w:sz w:val="24"/>
          <w:szCs w:val="24"/>
        </w:rPr>
        <w:t>а</w:t>
      </w:r>
      <w:r w:rsidRPr="00796C32">
        <w:rPr>
          <w:rFonts w:ascii="Times New Roman" w:hAnsi="Times New Roman" w:cs="Times New Roman"/>
          <w:sz w:val="24"/>
          <w:szCs w:val="24"/>
        </w:rPr>
        <w:t xml:space="preserve"> мои руки крепко обнимали её за талию.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>Она откинула голову назад, её руки скользнули в волосы, когда влажные звуки того, как мой член погружался в её липкую киску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96C32">
        <w:rPr>
          <w:rFonts w:ascii="Times New Roman" w:hAnsi="Times New Roman" w:cs="Times New Roman"/>
          <w:sz w:val="24"/>
          <w:szCs w:val="24"/>
        </w:rPr>
        <w:t xml:space="preserve"> наполнили комнату.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Это то, что ты искала, не так ли?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796C32">
        <w:rPr>
          <w:rFonts w:ascii="Times New Roman" w:hAnsi="Times New Roman" w:cs="Times New Roman"/>
          <w:sz w:val="24"/>
          <w:szCs w:val="24"/>
        </w:rPr>
        <w:t xml:space="preserve">арычал я, одной рукой играя с её клитором.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Ты хотела, чтобы я разложил тебя на своём столе, обернув эту маленькую юбку вокруг талии, и жёстко трахнул тебя, как грязную маленькую девочку? </w:t>
      </w:r>
      <w:r w:rsidR="008B605E">
        <w:rPr>
          <w:rFonts w:ascii="Times New Roman" w:hAnsi="Times New Roman" w:cs="Times New Roman"/>
          <w:sz w:val="24"/>
          <w:szCs w:val="24"/>
        </w:rPr>
        <w:t xml:space="preserve">— </w:t>
      </w:r>
      <w:r w:rsidRPr="00796C32">
        <w:rPr>
          <w:rFonts w:ascii="Times New Roman" w:hAnsi="Times New Roman" w:cs="Times New Roman"/>
          <w:sz w:val="24"/>
          <w:szCs w:val="24"/>
        </w:rPr>
        <w:t>Она завыла от удовольствия, прикрыв рот рукой, когда выгнулась на столе.</w:t>
      </w:r>
      <w:r w:rsidR="008B605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Это то, о чём ты писала, не так ли?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B605E">
        <w:rPr>
          <w:rFonts w:ascii="Times New Roman" w:hAnsi="Times New Roman" w:cs="Times New Roman"/>
          <w:sz w:val="24"/>
          <w:szCs w:val="24"/>
        </w:rPr>
        <w:t>продолжа</w:t>
      </w:r>
      <w:r w:rsidRPr="00796C32">
        <w:rPr>
          <w:rFonts w:ascii="Times New Roman" w:hAnsi="Times New Roman" w:cs="Times New Roman"/>
          <w:sz w:val="24"/>
          <w:szCs w:val="24"/>
        </w:rPr>
        <w:t xml:space="preserve">л я, </w:t>
      </w:r>
      <w:r w:rsidR="008B605E" w:rsidRPr="00796C32">
        <w:rPr>
          <w:rFonts w:ascii="Times New Roman" w:hAnsi="Times New Roman" w:cs="Times New Roman"/>
          <w:sz w:val="24"/>
          <w:szCs w:val="24"/>
        </w:rPr>
        <w:t xml:space="preserve">пожирая </w:t>
      </w:r>
      <w:r w:rsidRPr="00796C32">
        <w:rPr>
          <w:rFonts w:ascii="Times New Roman" w:hAnsi="Times New Roman" w:cs="Times New Roman"/>
          <w:sz w:val="24"/>
          <w:szCs w:val="24"/>
        </w:rPr>
        <w:t xml:space="preserve">глазами её сладкое юное тело, и заглянул ей в глаза.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Ты хотела развести эти красивые ножки и принять каждый сантиметр моего члена, пока я буду клеймить эту киску, как свою. Дело в том, принцесса,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застонал я, вращая членом глубоко внутри неё, отчего её тело задрожало,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что после этого ты никогда не будешь прежней. После меня н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796C32">
        <w:rPr>
          <w:rFonts w:ascii="Times New Roman" w:hAnsi="Times New Roman" w:cs="Times New Roman"/>
          <w:sz w:val="24"/>
          <w:szCs w:val="24"/>
        </w:rPr>
        <w:t xml:space="preserve"> будет ни одного мужчины, который</w:t>
      </w:r>
      <w:r>
        <w:rPr>
          <w:rFonts w:ascii="Times New Roman" w:hAnsi="Times New Roman" w:cs="Times New Roman"/>
          <w:sz w:val="24"/>
          <w:szCs w:val="24"/>
        </w:rPr>
        <w:t>…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У меня никогда не будет другого мужчины,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пр</w:t>
      </w:r>
      <w:r w:rsidR="008B605E">
        <w:rPr>
          <w:rFonts w:ascii="Times New Roman" w:hAnsi="Times New Roman" w:cs="Times New Roman"/>
          <w:sz w:val="24"/>
          <w:szCs w:val="24"/>
        </w:rPr>
        <w:t>ерв</w:t>
      </w:r>
      <w:r w:rsidRPr="00796C32">
        <w:rPr>
          <w:rFonts w:ascii="Times New Roman" w:hAnsi="Times New Roman" w:cs="Times New Roman"/>
          <w:sz w:val="24"/>
          <w:szCs w:val="24"/>
        </w:rPr>
        <w:t xml:space="preserve">ала она, и посмотрела мне в глаза.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Потому что я никогда не захочу никого другого.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>Что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796C32">
        <w:rPr>
          <w:rFonts w:ascii="Times New Roman" w:hAnsi="Times New Roman" w:cs="Times New Roman"/>
          <w:sz w:val="24"/>
          <w:szCs w:val="24"/>
        </w:rPr>
        <w:t>то разгоралось внутри меня. Сгорая и вновь оживая, это ощущение охватило меня, пока в душе не осталось ничего, кроме чистого пламени.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Моя,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застонал я, </w:t>
      </w:r>
      <w:r w:rsidR="008B605E" w:rsidRPr="00796C32">
        <w:rPr>
          <w:rFonts w:ascii="Times New Roman" w:hAnsi="Times New Roman" w:cs="Times New Roman"/>
          <w:sz w:val="24"/>
          <w:szCs w:val="24"/>
        </w:rPr>
        <w:t>скольз</w:t>
      </w:r>
      <w:r w:rsidR="008B605E">
        <w:rPr>
          <w:rFonts w:ascii="Times New Roman" w:hAnsi="Times New Roman" w:cs="Times New Roman"/>
          <w:sz w:val="24"/>
          <w:szCs w:val="24"/>
        </w:rPr>
        <w:t>я</w:t>
      </w:r>
      <w:r w:rsidR="008B605E" w:rsidRPr="00796C32">
        <w:rPr>
          <w:rFonts w:ascii="Times New Roman" w:hAnsi="Times New Roman" w:cs="Times New Roman"/>
          <w:sz w:val="24"/>
          <w:szCs w:val="24"/>
        </w:rPr>
        <w:t xml:space="preserve"> </w:t>
      </w:r>
      <w:r w:rsidRPr="00796C32">
        <w:rPr>
          <w:rFonts w:ascii="Times New Roman" w:hAnsi="Times New Roman" w:cs="Times New Roman"/>
          <w:sz w:val="24"/>
          <w:szCs w:val="24"/>
        </w:rPr>
        <w:t>рук</w:t>
      </w:r>
      <w:r w:rsidR="008B605E">
        <w:rPr>
          <w:rFonts w:ascii="Times New Roman" w:hAnsi="Times New Roman" w:cs="Times New Roman"/>
          <w:sz w:val="24"/>
          <w:szCs w:val="24"/>
        </w:rPr>
        <w:t>ой</w:t>
      </w:r>
      <w:r w:rsidRPr="00796C32">
        <w:rPr>
          <w:rFonts w:ascii="Times New Roman" w:hAnsi="Times New Roman" w:cs="Times New Roman"/>
          <w:sz w:val="24"/>
          <w:szCs w:val="24"/>
        </w:rPr>
        <w:t xml:space="preserve"> к её подбородку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96C32">
        <w:rPr>
          <w:rFonts w:ascii="Times New Roman" w:hAnsi="Times New Roman" w:cs="Times New Roman"/>
          <w:sz w:val="24"/>
          <w:szCs w:val="24"/>
        </w:rPr>
        <w:t xml:space="preserve"> и я снова развернул её к себе. Прижавшись своими губами к её, я ворвался внутрь, наслаждаясь её сладким вкусом и стонами, рвущимися с губ.</w:t>
      </w:r>
      <w:r>
        <w:rPr>
          <w:rFonts w:ascii="Times New Roman" w:hAnsi="Times New Roman" w:cs="Times New Roman"/>
          <w:sz w:val="24"/>
          <w:szCs w:val="24"/>
        </w:rPr>
        <w:t xml:space="preserve"> 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Моя навсегда,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прошептал я.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Твоя,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воскликнула она.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6C32">
        <w:rPr>
          <w:rFonts w:ascii="Times New Roman" w:hAnsi="Times New Roman" w:cs="Times New Roman"/>
          <w:sz w:val="24"/>
          <w:szCs w:val="24"/>
        </w:rPr>
        <w:t>Ченнинг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 xml:space="preserve">, ты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796C32">
        <w:rPr>
          <w:rFonts w:ascii="Times New Roman" w:hAnsi="Times New Roman" w:cs="Times New Roman"/>
          <w:sz w:val="24"/>
          <w:szCs w:val="24"/>
        </w:rPr>
        <w:t xml:space="preserve"> это письмо,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отодвинулась она, тяжело дыша и скуля, когда наши бедра снова соединялись.</w:t>
      </w:r>
      <w:r>
        <w:rPr>
          <w:rFonts w:ascii="Times New Roman" w:hAnsi="Times New Roman" w:cs="Times New Roman"/>
          <w:sz w:val="24"/>
          <w:szCs w:val="24"/>
        </w:rPr>
        <w:t xml:space="preserve"> 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Я не просто хочу тебя, я хочу...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Я тоже люблю тебя,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прорычал я в её губы.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>Она моргнула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96C32">
        <w:rPr>
          <w:rFonts w:ascii="Times New Roman" w:hAnsi="Times New Roman" w:cs="Times New Roman"/>
          <w:sz w:val="24"/>
          <w:szCs w:val="24"/>
        </w:rPr>
        <w:t xml:space="preserve"> и прежде чем я успел ещё хоть что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796C32">
        <w:rPr>
          <w:rFonts w:ascii="Times New Roman" w:hAnsi="Times New Roman" w:cs="Times New Roman"/>
          <w:sz w:val="24"/>
          <w:szCs w:val="24"/>
        </w:rPr>
        <w:t>нибудь сказать, она впилась в мои губы.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Я так сильно люблю тебя,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прошептала она, закричав, когда мои руки скользнули вниз, и, схватив её за бедра, я вонзил член </w:t>
      </w:r>
      <w:r w:rsidR="006A56F5">
        <w:rPr>
          <w:rFonts w:ascii="Times New Roman" w:hAnsi="Times New Roman" w:cs="Times New Roman"/>
          <w:sz w:val="24"/>
          <w:szCs w:val="24"/>
        </w:rPr>
        <w:t>ещё глубже</w:t>
      </w:r>
      <w:r w:rsidRPr="00796C32">
        <w:rPr>
          <w:rFonts w:ascii="Times New Roman" w:hAnsi="Times New Roman" w:cs="Times New Roman"/>
          <w:sz w:val="24"/>
          <w:szCs w:val="24"/>
        </w:rPr>
        <w:t xml:space="preserve"> в неё.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>Я начал жёстче трахать</w:t>
      </w:r>
      <w:r w:rsidR="00C471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71A9" w:rsidRPr="00796C32">
        <w:rPr>
          <w:rFonts w:ascii="Times New Roman" w:hAnsi="Times New Roman" w:cs="Times New Roman"/>
          <w:sz w:val="24"/>
          <w:szCs w:val="24"/>
        </w:rPr>
        <w:t>Эверли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 xml:space="preserve">, проглатывая стоны её удовольствия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796C32">
        <w:rPr>
          <w:rFonts w:ascii="Times New Roman" w:hAnsi="Times New Roman" w:cs="Times New Roman"/>
          <w:sz w:val="24"/>
          <w:szCs w:val="24"/>
        </w:rPr>
        <w:t xml:space="preserve"> одной рукой я крепко держал её за бедра, а другой обернул её светлые длинные локоны вокруг своей ладони. Её ногти царапали мою спину, а сладкие бедра волнообразно встречали каждое движение моих. Я заполнял её киску снова и снова, пока не убедился, что нет пути назад для нас обоих.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6C32">
        <w:rPr>
          <w:rFonts w:ascii="Times New Roman" w:hAnsi="Times New Roman" w:cs="Times New Roman"/>
          <w:sz w:val="24"/>
          <w:szCs w:val="24"/>
        </w:rPr>
        <w:t>Ченнинг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задыхаясь, всхлипнула она, прижимаясь своими сосками к моей твердой груди, продолжая распадаться на части в моих руках.</w:t>
      </w:r>
      <w:r>
        <w:rPr>
          <w:rFonts w:ascii="Times New Roman" w:hAnsi="Times New Roman" w:cs="Times New Roman"/>
          <w:sz w:val="24"/>
          <w:szCs w:val="24"/>
        </w:rPr>
        <w:t xml:space="preserve"> 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Я дума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796C32">
        <w:rPr>
          <w:rFonts w:ascii="Times New Roman" w:hAnsi="Times New Roman" w:cs="Times New Roman"/>
          <w:sz w:val="24"/>
          <w:szCs w:val="24"/>
        </w:rPr>
        <w:t>, что собираюсь...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Кончи для меня, принцесса,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Pr="00796C32">
        <w:rPr>
          <w:rFonts w:ascii="Times New Roman" w:hAnsi="Times New Roman" w:cs="Times New Roman"/>
          <w:sz w:val="24"/>
          <w:szCs w:val="24"/>
        </w:rPr>
        <w:t xml:space="preserve">простонал я, трахая её изо всех сил.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Кончи и выжми меня досуха. Сожми меня своей идеальной киской и заставь свои соки капать вниз на мои яйца. Кончи для меня, </w:t>
      </w:r>
      <w:proofErr w:type="spellStart"/>
      <w:r w:rsidRPr="00796C32">
        <w:rPr>
          <w:rFonts w:ascii="Times New Roman" w:hAnsi="Times New Roman" w:cs="Times New Roman"/>
          <w:sz w:val="24"/>
          <w:szCs w:val="24"/>
        </w:rPr>
        <w:t>Эверли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>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 xml:space="preserve">Когда её первый оргазм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796C32">
        <w:rPr>
          <w:rFonts w:ascii="Times New Roman" w:hAnsi="Times New Roman" w:cs="Times New Roman"/>
          <w:sz w:val="24"/>
          <w:szCs w:val="24"/>
        </w:rPr>
        <w:t xml:space="preserve"> её первый с мужчиной внутри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796C32">
        <w:rPr>
          <w:rFonts w:ascii="Times New Roman" w:hAnsi="Times New Roman" w:cs="Times New Roman"/>
          <w:sz w:val="24"/>
          <w:szCs w:val="24"/>
        </w:rPr>
        <w:t xml:space="preserve"> ударил по ней, она выглядела, как ангел. Она откинула голову назад, волосы волнами разметались вокруг лица, а прекрасная грудь прижалась к моей. Её невероятно плотная, невероятно сладкая маленькая киска стала ещё уже, </w:t>
      </w:r>
      <w:proofErr w:type="spellStart"/>
      <w:r w:rsidRPr="00796C32">
        <w:rPr>
          <w:rFonts w:ascii="Times New Roman" w:hAnsi="Times New Roman" w:cs="Times New Roman"/>
          <w:sz w:val="24"/>
          <w:szCs w:val="24"/>
        </w:rPr>
        <w:t>Эверли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 xml:space="preserve"> прижала руку ко рту и закричала моё имя, смотря мне прямо в глаза, и это было последним, что я смог выдержать.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>Мои яйца сжались, и когда я почувствовал, что моя сперма пульсирует глубоко внутри, я вытащил.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>Я хотел пометить её.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proofErr w:type="spellStart"/>
      <w:r w:rsidRPr="004C47FF">
        <w:rPr>
          <w:rFonts w:ascii="Times New Roman" w:hAnsi="Times New Roman" w:cs="Times New Roman"/>
          <w:sz w:val="24"/>
          <w:szCs w:val="24"/>
        </w:rPr>
        <w:t>Эверли</w:t>
      </w:r>
      <w:proofErr w:type="spellEnd"/>
      <w:r w:rsidRPr="004C47FF">
        <w:rPr>
          <w:rFonts w:ascii="Times New Roman" w:hAnsi="Times New Roman" w:cs="Times New Roman"/>
          <w:sz w:val="24"/>
          <w:szCs w:val="24"/>
        </w:rPr>
        <w:t xml:space="preserve"> закричала, когда толстые нити моей спермы брызнули  на её красивые розовые губки, покрывая и делая только моей.</w:t>
      </w:r>
      <w:r w:rsidRPr="00796C32">
        <w:rPr>
          <w:rFonts w:ascii="Times New Roman" w:hAnsi="Times New Roman" w:cs="Times New Roman"/>
          <w:sz w:val="24"/>
          <w:szCs w:val="24"/>
        </w:rPr>
        <w:t xml:space="preserve">  Я вошёл обратно, мои яйца всё ещё подергивались, желая залить ещё больше спермы  в её тугой канал. 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 xml:space="preserve">Она едва перевела дыхание, прежде чем я прижался своими губами к её в обжигающем поцелуе, </w:t>
      </w:r>
      <w:proofErr w:type="gramStart"/>
      <w:r w:rsidRPr="00796C32">
        <w:rPr>
          <w:rFonts w:ascii="Times New Roman" w:hAnsi="Times New Roman" w:cs="Times New Roman"/>
          <w:sz w:val="24"/>
          <w:szCs w:val="24"/>
        </w:rPr>
        <w:t>проглатывая  каждый</w:t>
      </w:r>
      <w:proofErr w:type="gramEnd"/>
      <w:r w:rsidRPr="00796C32">
        <w:rPr>
          <w:rFonts w:ascii="Times New Roman" w:hAnsi="Times New Roman" w:cs="Times New Roman"/>
          <w:sz w:val="24"/>
          <w:szCs w:val="24"/>
        </w:rPr>
        <w:t xml:space="preserve"> сладкий стон, вылетающий из её горла.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 xml:space="preserve">Она была моей. И медленно, последняя часть моего </w:t>
      </w:r>
      <w:proofErr w:type="spellStart"/>
      <w:r w:rsidRPr="00796C32">
        <w:rPr>
          <w:rFonts w:ascii="Times New Roman" w:hAnsi="Times New Roman" w:cs="Times New Roman"/>
          <w:sz w:val="24"/>
          <w:szCs w:val="24"/>
        </w:rPr>
        <w:t>пазла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 xml:space="preserve"> встала на место. 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Это было замечательно,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отстраняясь, прошептала она.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Это только начало, принцесса,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спокойно сказал я, снова целуя её.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Мы должны уходить.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Уходить? Разве у тебя ещё не осталось дел?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>Я открыл рот, но остановил себя.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 xml:space="preserve">Пока нет. Я расскажу ей всё позже, но не сейчас. </w:t>
      </w:r>
      <w:r w:rsidR="006F1334">
        <w:rPr>
          <w:rFonts w:ascii="Times New Roman" w:hAnsi="Times New Roman" w:cs="Times New Roman"/>
          <w:sz w:val="24"/>
          <w:szCs w:val="24"/>
        </w:rPr>
        <w:t>У</w:t>
      </w:r>
      <w:r w:rsidRPr="00796C32">
        <w:rPr>
          <w:rFonts w:ascii="Times New Roman" w:hAnsi="Times New Roman" w:cs="Times New Roman"/>
          <w:sz w:val="24"/>
          <w:szCs w:val="24"/>
        </w:rPr>
        <w:t>слыша</w:t>
      </w:r>
      <w:r w:rsidR="006F1334">
        <w:rPr>
          <w:rFonts w:ascii="Times New Roman" w:hAnsi="Times New Roman" w:cs="Times New Roman"/>
          <w:sz w:val="24"/>
          <w:szCs w:val="24"/>
        </w:rPr>
        <w:t>в</w:t>
      </w:r>
      <w:r w:rsidRPr="00796C32">
        <w:rPr>
          <w:rFonts w:ascii="Times New Roman" w:hAnsi="Times New Roman" w:cs="Times New Roman"/>
          <w:sz w:val="24"/>
          <w:szCs w:val="24"/>
        </w:rPr>
        <w:t xml:space="preserve"> те слова, что она сказала мне, и </w:t>
      </w:r>
      <w:r w:rsidR="006F1334">
        <w:rPr>
          <w:rFonts w:ascii="Times New Roman" w:hAnsi="Times New Roman" w:cs="Times New Roman"/>
          <w:sz w:val="24"/>
          <w:szCs w:val="24"/>
        </w:rPr>
        <w:t xml:space="preserve">помня </w:t>
      </w:r>
      <w:r w:rsidRPr="00796C32">
        <w:rPr>
          <w:rFonts w:ascii="Times New Roman" w:hAnsi="Times New Roman" w:cs="Times New Roman"/>
          <w:sz w:val="24"/>
          <w:szCs w:val="24"/>
        </w:rPr>
        <w:t>те, что сказал сам, я должен быть уверен. Я должен быть чертовски уверен, что она чувствует, и это не просто слова, прежде чем я дойду до конца.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Позже,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Pr="00796C32">
        <w:rPr>
          <w:rFonts w:ascii="Times New Roman" w:hAnsi="Times New Roman" w:cs="Times New Roman"/>
          <w:sz w:val="24"/>
          <w:szCs w:val="24"/>
        </w:rPr>
        <w:t xml:space="preserve">промурлыкал я.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А сейчас, давай выбираться отсюда.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 xml:space="preserve">Я с сожалением отодвинулся от неё, мой член всё ещё был опухшим и твёрдым, когда я выскользнул из её горячей маленькой киски.  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proofErr w:type="spellStart"/>
      <w:r w:rsidRPr="00796C32">
        <w:rPr>
          <w:rFonts w:ascii="Times New Roman" w:hAnsi="Times New Roman" w:cs="Times New Roman"/>
          <w:sz w:val="24"/>
          <w:szCs w:val="24"/>
        </w:rPr>
        <w:t>Эверли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 xml:space="preserve"> застонала, а затем покраснела и закусила губу, посмотрев вниз.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Ты устроил беспорядок,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прошептала она хриплым от похоти голосом.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Хорошо,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Pr="00796C32">
        <w:rPr>
          <w:rFonts w:ascii="Times New Roman" w:hAnsi="Times New Roman" w:cs="Times New Roman"/>
          <w:sz w:val="24"/>
          <w:szCs w:val="24"/>
        </w:rPr>
        <w:t>прорычал я.</w:t>
      </w:r>
    </w:p>
    <w:p w:rsidR="006A799B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 xml:space="preserve">Она хихикнула. 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Ты такой пещерный человек. Пометил </w:t>
      </w:r>
      <w:r w:rsidRPr="002A061F">
        <w:rPr>
          <w:rFonts w:ascii="Times New Roman" w:hAnsi="Times New Roman" w:cs="Times New Roman"/>
          <w:sz w:val="24"/>
          <w:szCs w:val="24"/>
        </w:rPr>
        <w:t>«</w:t>
      </w:r>
      <w:r w:rsidRPr="00796C32">
        <w:rPr>
          <w:rFonts w:ascii="Times New Roman" w:hAnsi="Times New Roman" w:cs="Times New Roman"/>
          <w:sz w:val="24"/>
          <w:szCs w:val="24"/>
        </w:rPr>
        <w:t>свою территорию</w:t>
      </w:r>
      <w:r w:rsidRPr="002A061F">
        <w:rPr>
          <w:rFonts w:ascii="Times New Roman" w:hAnsi="Times New Roman" w:cs="Times New Roman"/>
          <w:sz w:val="24"/>
          <w:szCs w:val="24"/>
        </w:rPr>
        <w:t>»</w:t>
      </w:r>
      <w:r w:rsidRPr="00796C32">
        <w:rPr>
          <w:rFonts w:ascii="Times New Roman" w:hAnsi="Times New Roman" w:cs="Times New Roman"/>
          <w:sz w:val="24"/>
          <w:szCs w:val="24"/>
        </w:rPr>
        <w:t xml:space="preserve">, чтобы никто другой не утащил меня? 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Ага.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 xml:space="preserve">Она улыбнулась, и, поцеловав меня, соскользнула со стола. </w:t>
      </w:r>
      <w:proofErr w:type="spellStart"/>
      <w:r w:rsidRPr="00796C32">
        <w:rPr>
          <w:rFonts w:ascii="Times New Roman" w:hAnsi="Times New Roman" w:cs="Times New Roman"/>
          <w:sz w:val="24"/>
          <w:szCs w:val="24"/>
        </w:rPr>
        <w:t>Эверли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 xml:space="preserve"> повернулась и потянулась через стол за своей рубашкой, и вдруг я потерялся.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 xml:space="preserve">...Вдруг, её крепкая, милая маленькая задница наклонилась прямо передо мной. Я застонал, мой член </w:t>
      </w:r>
      <w:proofErr w:type="spellStart"/>
      <w:r w:rsidRPr="00796C32">
        <w:rPr>
          <w:rFonts w:ascii="Times New Roman" w:hAnsi="Times New Roman" w:cs="Times New Roman"/>
          <w:sz w:val="24"/>
          <w:szCs w:val="24"/>
        </w:rPr>
        <w:t>запульсировал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 xml:space="preserve">, а глаза прилипали к её маленькой попке в форме персика и блестящей, только что хорошо </w:t>
      </w:r>
      <w:proofErr w:type="spellStart"/>
      <w:r w:rsidRPr="00796C32">
        <w:rPr>
          <w:rFonts w:ascii="Times New Roman" w:hAnsi="Times New Roman" w:cs="Times New Roman"/>
          <w:sz w:val="24"/>
          <w:szCs w:val="24"/>
        </w:rPr>
        <w:t>отраханной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 xml:space="preserve"> киске.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lastRenderedPageBreak/>
        <w:t xml:space="preserve">Да, пришло время </w:t>
      </w:r>
      <w:proofErr w:type="spellStart"/>
      <w:r w:rsidRPr="00796C32">
        <w:rPr>
          <w:rFonts w:ascii="Times New Roman" w:hAnsi="Times New Roman" w:cs="Times New Roman"/>
          <w:sz w:val="24"/>
          <w:szCs w:val="24"/>
        </w:rPr>
        <w:t>нахрен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 xml:space="preserve"> уйти отсюда. Я, </w:t>
      </w:r>
      <w:proofErr w:type="spellStart"/>
      <w:r>
        <w:rPr>
          <w:rFonts w:ascii="Times New Roman" w:hAnsi="Times New Roman" w:cs="Times New Roman"/>
          <w:sz w:val="24"/>
          <w:szCs w:val="24"/>
        </w:rPr>
        <w:t>бл</w:t>
      </w:r>
      <w:proofErr w:type="spellEnd"/>
      <w:r>
        <w:rPr>
          <w:rFonts w:ascii="Times New Roman" w:hAnsi="Times New Roman" w:cs="Times New Roman"/>
          <w:sz w:val="24"/>
          <w:szCs w:val="24"/>
        </w:rPr>
        <w:t>*</w:t>
      </w:r>
      <w:proofErr w:type="spellStart"/>
      <w:r>
        <w:rPr>
          <w:rFonts w:ascii="Times New Roman" w:hAnsi="Times New Roman" w:cs="Times New Roman"/>
          <w:sz w:val="24"/>
          <w:szCs w:val="24"/>
        </w:rPr>
        <w:t>дь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6C32">
        <w:rPr>
          <w:rFonts w:ascii="Times New Roman" w:hAnsi="Times New Roman" w:cs="Times New Roman"/>
          <w:sz w:val="24"/>
          <w:szCs w:val="24"/>
        </w:rPr>
        <w:t xml:space="preserve">трахнул </w:t>
      </w:r>
      <w:proofErr w:type="spellStart"/>
      <w:r w:rsidRPr="00796C32">
        <w:rPr>
          <w:rFonts w:ascii="Times New Roman" w:hAnsi="Times New Roman" w:cs="Times New Roman"/>
          <w:sz w:val="24"/>
          <w:szCs w:val="24"/>
        </w:rPr>
        <w:t>Эверли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 xml:space="preserve"> на своём столе в офисе с проклятыми работниками за дверью. Если мы останемся, то не уверен, что сможем делать это молча. И, кроме того, я хотел взять её на мягкой простыне среди огромного количества подушек. Я трахал её жёстко и грубо, как она того хотела, но также, чёрт возьми, хотел взять её бережно и нежно.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 xml:space="preserve">И в следующий раз? В следующий раз я заставлю её почувствовать себя </w:t>
      </w:r>
      <w:proofErr w:type="spellStart"/>
      <w:r w:rsidRPr="00796C32">
        <w:rPr>
          <w:rFonts w:ascii="Times New Roman" w:hAnsi="Times New Roman" w:cs="Times New Roman"/>
          <w:sz w:val="24"/>
          <w:szCs w:val="24"/>
        </w:rPr>
        <w:t>гребанной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 xml:space="preserve"> принцессой. 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>Я провел пальцем вверх по её гладкой, липкой киске, заставив её ахнуть, но когда она обернулась, её глаза заблестели от ухмылки на губах.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Мы должны уйти,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прорычал я.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Прямо сейчас?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немного приуныв, прошептала она.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Я надеялась...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Если мы сделаем это здесь, я не могу обещать, что весь сраный офис не услышит тебя, когда я с тобой закончу.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>Она густо покраснела, но по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796C32">
        <w:rPr>
          <w:rFonts w:ascii="Times New Roman" w:hAnsi="Times New Roman" w:cs="Times New Roman"/>
          <w:sz w:val="24"/>
          <w:szCs w:val="24"/>
        </w:rPr>
        <w:t>прежнему смотрела на меня с удрученным выражением лица. И медленно, я всё понял.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6C32">
        <w:rPr>
          <w:rFonts w:ascii="Times New Roman" w:hAnsi="Times New Roman" w:cs="Times New Roman"/>
          <w:sz w:val="24"/>
          <w:szCs w:val="24"/>
        </w:rPr>
        <w:t>Эверли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</w:t>
      </w:r>
      <w:r w:rsidR="006F1334">
        <w:rPr>
          <w:rFonts w:ascii="Times New Roman" w:hAnsi="Times New Roman" w:cs="Times New Roman"/>
          <w:sz w:val="24"/>
          <w:szCs w:val="24"/>
        </w:rPr>
        <w:t>сказа</w:t>
      </w:r>
      <w:r w:rsidRPr="00796C32">
        <w:rPr>
          <w:rFonts w:ascii="Times New Roman" w:hAnsi="Times New Roman" w:cs="Times New Roman"/>
          <w:sz w:val="24"/>
          <w:szCs w:val="24"/>
        </w:rPr>
        <w:t xml:space="preserve">л я, притягивая её к себе и целуя в губы.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Ты думаешь, что как только мы выйдем за дверь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96C32">
        <w:rPr>
          <w:rFonts w:ascii="Times New Roman" w:hAnsi="Times New Roman" w:cs="Times New Roman"/>
          <w:sz w:val="24"/>
          <w:szCs w:val="24"/>
        </w:rPr>
        <w:t xml:space="preserve"> всё закончится? Ты думаешь,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6C32">
        <w:rPr>
          <w:rFonts w:ascii="Times New Roman" w:hAnsi="Times New Roman" w:cs="Times New Roman"/>
          <w:sz w:val="24"/>
          <w:szCs w:val="24"/>
        </w:rPr>
        <w:t>что я просто хотел трахнуть тебя на своём столе?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Я...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6C32">
        <w:rPr>
          <w:rFonts w:ascii="Times New Roman" w:hAnsi="Times New Roman" w:cs="Times New Roman"/>
          <w:sz w:val="24"/>
          <w:szCs w:val="24"/>
        </w:rPr>
        <w:t xml:space="preserve">я не знаю,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тихо </w:t>
      </w:r>
      <w:r w:rsidR="006F1334">
        <w:rPr>
          <w:rFonts w:ascii="Times New Roman" w:hAnsi="Times New Roman" w:cs="Times New Roman"/>
          <w:sz w:val="24"/>
          <w:szCs w:val="24"/>
        </w:rPr>
        <w:t>ответи</w:t>
      </w:r>
      <w:r w:rsidRPr="00796C32">
        <w:rPr>
          <w:rFonts w:ascii="Times New Roman" w:hAnsi="Times New Roman" w:cs="Times New Roman"/>
          <w:sz w:val="24"/>
          <w:szCs w:val="24"/>
        </w:rPr>
        <w:t xml:space="preserve">ла она.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Если так, то это норм...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Нет,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за</w:t>
      </w:r>
      <w:r w:rsidR="006F1334">
        <w:rPr>
          <w:rFonts w:ascii="Times New Roman" w:hAnsi="Times New Roman" w:cs="Times New Roman"/>
          <w:sz w:val="24"/>
          <w:szCs w:val="24"/>
        </w:rPr>
        <w:t>к</w:t>
      </w:r>
      <w:r w:rsidRPr="00796C32">
        <w:rPr>
          <w:rFonts w:ascii="Times New Roman" w:hAnsi="Times New Roman" w:cs="Times New Roman"/>
          <w:sz w:val="24"/>
          <w:szCs w:val="24"/>
        </w:rPr>
        <w:t>р</w:t>
      </w:r>
      <w:r w:rsidR="006F1334">
        <w:rPr>
          <w:rFonts w:ascii="Times New Roman" w:hAnsi="Times New Roman" w:cs="Times New Roman"/>
          <w:sz w:val="24"/>
          <w:szCs w:val="24"/>
        </w:rPr>
        <w:t>и</w:t>
      </w:r>
      <w:r w:rsidRPr="00796C32">
        <w:rPr>
          <w:rFonts w:ascii="Times New Roman" w:hAnsi="Times New Roman" w:cs="Times New Roman"/>
          <w:sz w:val="24"/>
          <w:szCs w:val="24"/>
        </w:rPr>
        <w:t xml:space="preserve">чал я.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Нет, это ненормально. И это совсем не так,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сказал 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6C32">
        <w:rPr>
          <w:rFonts w:ascii="Times New Roman" w:hAnsi="Times New Roman" w:cs="Times New Roman"/>
          <w:sz w:val="24"/>
          <w:szCs w:val="24"/>
        </w:rPr>
        <w:t>отчаянно прижимая её крепче.</w:t>
      </w:r>
      <w:r>
        <w:rPr>
          <w:rFonts w:ascii="Times New Roman" w:hAnsi="Times New Roman" w:cs="Times New Roman"/>
          <w:sz w:val="24"/>
          <w:szCs w:val="24"/>
        </w:rPr>
        <w:t xml:space="preserve"> 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Я никогда не оставлю тебя, принцесса,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простонал я.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Никогда. Так что, надень рубашку, убери волосы назад, и мы уйдём отсюда. Потому что, если я не почувствую, как эта сладкая узкая киска скользит по моему члену в ближайшее время, то лишусь своего </w:t>
      </w:r>
      <w:proofErr w:type="spellStart"/>
      <w:r w:rsidRPr="00796C32">
        <w:rPr>
          <w:rFonts w:ascii="Times New Roman" w:hAnsi="Times New Roman" w:cs="Times New Roman"/>
          <w:sz w:val="24"/>
          <w:szCs w:val="24"/>
        </w:rPr>
        <w:t>гребанного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 xml:space="preserve"> разума.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</w:p>
    <w:p w:rsidR="006A799B" w:rsidRPr="00796C32" w:rsidRDefault="006A799B" w:rsidP="006A799B">
      <w:pPr>
        <w:spacing w:after="2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400C">
        <w:rPr>
          <w:rFonts w:ascii="Times New Roman" w:hAnsi="Times New Roman" w:cs="Times New Roman"/>
          <w:b/>
          <w:sz w:val="24"/>
          <w:szCs w:val="24"/>
        </w:rPr>
        <w:t>Г</w:t>
      </w:r>
      <w:r w:rsidRPr="00796C32">
        <w:rPr>
          <w:rFonts w:ascii="Times New Roman" w:hAnsi="Times New Roman" w:cs="Times New Roman"/>
          <w:b/>
          <w:sz w:val="24"/>
          <w:szCs w:val="24"/>
        </w:rPr>
        <w:t>лава 7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796C32">
        <w:rPr>
          <w:rFonts w:ascii="Times New Roman" w:hAnsi="Times New Roman" w:cs="Times New Roman"/>
          <w:i/>
          <w:sz w:val="24"/>
          <w:szCs w:val="24"/>
        </w:rPr>
        <w:t>Эверли</w:t>
      </w:r>
      <w:proofErr w:type="spellEnd"/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>Моя голова закружилась, когда осознани</w:t>
      </w:r>
      <w:r w:rsidR="00F7400C">
        <w:rPr>
          <w:rFonts w:ascii="Times New Roman" w:hAnsi="Times New Roman" w:cs="Times New Roman"/>
          <w:sz w:val="24"/>
          <w:szCs w:val="24"/>
        </w:rPr>
        <w:t>е</w:t>
      </w:r>
      <w:r w:rsidRPr="00796C32">
        <w:rPr>
          <w:rFonts w:ascii="Times New Roman" w:hAnsi="Times New Roman" w:cs="Times New Roman"/>
          <w:sz w:val="24"/>
          <w:szCs w:val="24"/>
        </w:rPr>
        <w:t xml:space="preserve"> того, что произошло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96C32">
        <w:rPr>
          <w:rFonts w:ascii="Times New Roman" w:hAnsi="Times New Roman" w:cs="Times New Roman"/>
          <w:sz w:val="24"/>
          <w:szCs w:val="24"/>
        </w:rPr>
        <w:t xml:space="preserve"> медленно накрыло меня.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>Я больше не девственница.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>Всё моё тело было чувствительным и горело самым удивительным образом, кажд</w:t>
      </w:r>
      <w:r w:rsidR="00F7400C">
        <w:rPr>
          <w:rFonts w:ascii="Times New Roman" w:hAnsi="Times New Roman" w:cs="Times New Roman"/>
          <w:sz w:val="24"/>
          <w:szCs w:val="24"/>
        </w:rPr>
        <w:t>ая</w:t>
      </w:r>
      <w:r w:rsidRPr="00796C32">
        <w:rPr>
          <w:rFonts w:ascii="Times New Roman" w:hAnsi="Times New Roman" w:cs="Times New Roman"/>
          <w:sz w:val="24"/>
          <w:szCs w:val="24"/>
        </w:rPr>
        <w:t xml:space="preserve"> клеточка гудела и вибрировала. Я держала голову опущенной, когда мы вышли из его кабинета,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6C32">
        <w:rPr>
          <w:rFonts w:ascii="Times New Roman" w:hAnsi="Times New Roman" w:cs="Times New Roman"/>
          <w:sz w:val="24"/>
          <w:szCs w:val="24"/>
        </w:rPr>
        <w:t xml:space="preserve">оставив бумаги в беспорядке валяться на полу, как настоял </w:t>
      </w:r>
      <w:proofErr w:type="spellStart"/>
      <w:r w:rsidRPr="00796C32">
        <w:rPr>
          <w:rFonts w:ascii="Times New Roman" w:hAnsi="Times New Roman" w:cs="Times New Roman"/>
          <w:sz w:val="24"/>
          <w:szCs w:val="24"/>
        </w:rPr>
        <w:t>Ченнинг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>. Он просто поднял одну руку вверх и покачал головой, когда секретарша  пыталась рассказать ему о заметках и пропущенных звонках, другой рукой он крепко держал мою.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6C32">
        <w:rPr>
          <w:rFonts w:ascii="Times New Roman" w:hAnsi="Times New Roman" w:cs="Times New Roman"/>
          <w:sz w:val="24"/>
          <w:szCs w:val="24"/>
        </w:rPr>
        <w:t>Эверли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 xml:space="preserve"> плохо себя чувствует,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</w:t>
      </w:r>
      <w:r w:rsidR="00F7400C">
        <w:rPr>
          <w:rFonts w:ascii="Times New Roman" w:hAnsi="Times New Roman" w:cs="Times New Roman"/>
          <w:sz w:val="24"/>
          <w:szCs w:val="24"/>
        </w:rPr>
        <w:t>сказа</w:t>
      </w:r>
      <w:r w:rsidRPr="00796C32">
        <w:rPr>
          <w:rFonts w:ascii="Times New Roman" w:hAnsi="Times New Roman" w:cs="Times New Roman"/>
          <w:sz w:val="24"/>
          <w:szCs w:val="24"/>
        </w:rPr>
        <w:t xml:space="preserve">л он.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Скажи Кену, что я вернусь позже.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 xml:space="preserve">Мы ели добрались до лифта, </w:t>
      </w:r>
      <w:r w:rsidR="00F7400C">
        <w:rPr>
          <w:rFonts w:ascii="Times New Roman" w:hAnsi="Times New Roman" w:cs="Times New Roman"/>
          <w:sz w:val="24"/>
          <w:szCs w:val="24"/>
        </w:rPr>
        <w:t>где</w:t>
      </w:r>
      <w:r w:rsidRPr="00796C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6C32">
        <w:rPr>
          <w:rFonts w:ascii="Times New Roman" w:hAnsi="Times New Roman" w:cs="Times New Roman"/>
          <w:sz w:val="24"/>
          <w:szCs w:val="24"/>
        </w:rPr>
        <w:t>Ченнинг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 xml:space="preserve"> впечатал меня в стену, как только двери закрылись. Его рот жадно прижался к моему, его обжигающие губы </w:t>
      </w:r>
      <w:proofErr w:type="spellStart"/>
      <w:r w:rsidRPr="00796C32">
        <w:rPr>
          <w:rFonts w:ascii="Times New Roman" w:hAnsi="Times New Roman" w:cs="Times New Roman"/>
          <w:sz w:val="24"/>
          <w:szCs w:val="24"/>
        </w:rPr>
        <w:t>впечатались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 xml:space="preserve"> в мои, он поцеловал меня так, будто они принадлежат ему.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796C32">
        <w:rPr>
          <w:rFonts w:ascii="Times New Roman" w:hAnsi="Times New Roman" w:cs="Times New Roman"/>
          <w:sz w:val="24"/>
          <w:szCs w:val="24"/>
        </w:rPr>
        <w:t>оже, так и было.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 xml:space="preserve">Я </w:t>
      </w:r>
      <w:r w:rsidR="00F7400C" w:rsidRPr="00796C32">
        <w:rPr>
          <w:rFonts w:ascii="Times New Roman" w:hAnsi="Times New Roman" w:cs="Times New Roman"/>
          <w:sz w:val="24"/>
          <w:szCs w:val="24"/>
        </w:rPr>
        <w:t>вздрогнула,</w:t>
      </w:r>
      <w:r w:rsidR="00F7400C">
        <w:rPr>
          <w:rFonts w:ascii="Times New Roman" w:hAnsi="Times New Roman" w:cs="Times New Roman"/>
          <w:sz w:val="24"/>
          <w:szCs w:val="24"/>
        </w:rPr>
        <w:t xml:space="preserve"> </w:t>
      </w:r>
      <w:r w:rsidRPr="00796C32">
        <w:rPr>
          <w:rFonts w:ascii="Times New Roman" w:hAnsi="Times New Roman" w:cs="Times New Roman"/>
          <w:sz w:val="24"/>
          <w:szCs w:val="24"/>
        </w:rPr>
        <w:t xml:space="preserve">когда его рука скользнула между моих бёдер, дразнящими движениями приподнимая юбку. Его пальцы нашли вход в мою грязную киску, и когда он согнул их глубоко внутри меня, я, тихо постанывая, насадилась на его руку. Он </w:t>
      </w:r>
      <w:r w:rsidR="00F7400C">
        <w:rPr>
          <w:rFonts w:ascii="Times New Roman" w:hAnsi="Times New Roman" w:cs="Times New Roman"/>
          <w:sz w:val="24"/>
          <w:szCs w:val="24"/>
        </w:rPr>
        <w:t>поцеловал меня в</w:t>
      </w:r>
      <w:r w:rsidRPr="00796C32">
        <w:rPr>
          <w:rFonts w:ascii="Times New Roman" w:hAnsi="Times New Roman" w:cs="Times New Roman"/>
          <w:sz w:val="24"/>
          <w:szCs w:val="24"/>
        </w:rPr>
        <w:t xml:space="preserve"> шею </w:t>
      </w:r>
      <w:r w:rsidR="00F7400C">
        <w:rPr>
          <w:rFonts w:ascii="Times New Roman" w:hAnsi="Times New Roman" w:cs="Times New Roman"/>
          <w:sz w:val="24"/>
          <w:szCs w:val="24"/>
        </w:rPr>
        <w:t xml:space="preserve">и </w:t>
      </w:r>
      <w:r w:rsidRPr="00796C32">
        <w:rPr>
          <w:rFonts w:ascii="Times New Roman" w:hAnsi="Times New Roman" w:cs="Times New Roman"/>
          <w:sz w:val="24"/>
          <w:szCs w:val="24"/>
        </w:rPr>
        <w:t xml:space="preserve">вытащил </w:t>
      </w:r>
      <w:r w:rsidR="00F7400C">
        <w:rPr>
          <w:rFonts w:ascii="Times New Roman" w:hAnsi="Times New Roman" w:cs="Times New Roman"/>
          <w:sz w:val="24"/>
          <w:szCs w:val="24"/>
        </w:rPr>
        <w:t>пальцы</w:t>
      </w:r>
      <w:r w:rsidRPr="00796C32">
        <w:rPr>
          <w:rFonts w:ascii="Times New Roman" w:hAnsi="Times New Roman" w:cs="Times New Roman"/>
          <w:sz w:val="24"/>
          <w:szCs w:val="24"/>
        </w:rPr>
        <w:t xml:space="preserve"> обратно, ведь лифт быстро приближался к нижнему этажу.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6C32">
        <w:rPr>
          <w:rFonts w:ascii="Times New Roman" w:hAnsi="Times New Roman" w:cs="Times New Roman"/>
          <w:sz w:val="24"/>
          <w:szCs w:val="24"/>
        </w:rPr>
        <w:t>Ченнинг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>...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Открой рот, принцесса,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</w:t>
      </w:r>
      <w:r w:rsidR="00F7400C">
        <w:rPr>
          <w:rFonts w:ascii="Times New Roman" w:hAnsi="Times New Roman" w:cs="Times New Roman"/>
          <w:sz w:val="24"/>
          <w:szCs w:val="24"/>
        </w:rPr>
        <w:t>приказа</w:t>
      </w:r>
      <w:r w:rsidRPr="00796C32">
        <w:rPr>
          <w:rFonts w:ascii="Times New Roman" w:hAnsi="Times New Roman" w:cs="Times New Roman"/>
          <w:sz w:val="24"/>
          <w:szCs w:val="24"/>
        </w:rPr>
        <w:t xml:space="preserve">л он </w:t>
      </w:r>
      <w:r w:rsidR="00F7400C">
        <w:rPr>
          <w:rFonts w:ascii="Times New Roman" w:hAnsi="Times New Roman" w:cs="Times New Roman"/>
          <w:sz w:val="24"/>
          <w:szCs w:val="24"/>
        </w:rPr>
        <w:t>и</w:t>
      </w:r>
      <w:r w:rsidRPr="00796C32">
        <w:rPr>
          <w:rFonts w:ascii="Times New Roman" w:hAnsi="Times New Roman" w:cs="Times New Roman"/>
          <w:sz w:val="24"/>
          <w:szCs w:val="24"/>
        </w:rPr>
        <w:t xml:space="preserve"> посмотрел на меня, </w:t>
      </w:r>
      <w:r w:rsidR="00F7400C" w:rsidRPr="00796C32">
        <w:rPr>
          <w:rFonts w:ascii="Times New Roman" w:hAnsi="Times New Roman" w:cs="Times New Roman"/>
          <w:sz w:val="24"/>
          <w:szCs w:val="24"/>
        </w:rPr>
        <w:t>его глаза горели огнём,</w:t>
      </w:r>
      <w:r w:rsidR="00F7400C">
        <w:rPr>
          <w:rFonts w:ascii="Times New Roman" w:hAnsi="Times New Roman" w:cs="Times New Roman"/>
          <w:sz w:val="24"/>
          <w:szCs w:val="24"/>
        </w:rPr>
        <w:t xml:space="preserve"> </w:t>
      </w:r>
      <w:r w:rsidRPr="00796C32">
        <w:rPr>
          <w:rFonts w:ascii="Times New Roman" w:hAnsi="Times New Roman" w:cs="Times New Roman"/>
          <w:sz w:val="24"/>
          <w:szCs w:val="24"/>
        </w:rPr>
        <w:t xml:space="preserve">я ахнула от такого контакта, но медленно сделала это. 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lastRenderedPageBreak/>
        <w:t>Я захныкала, когда он скользнул пальцами между моих губ, а когда мой язык обернулся вокруг них, вкушая теплую, солоновато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796C32">
        <w:rPr>
          <w:rFonts w:ascii="Times New Roman" w:hAnsi="Times New Roman" w:cs="Times New Roman"/>
          <w:sz w:val="24"/>
          <w:szCs w:val="24"/>
        </w:rPr>
        <w:t>сладкую смесь его спермы и моих соков, я задрожала от удовольствия.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Бл</w:t>
      </w:r>
      <w:proofErr w:type="spellEnd"/>
      <w:r>
        <w:rPr>
          <w:rFonts w:ascii="Times New Roman" w:hAnsi="Times New Roman" w:cs="Times New Roman"/>
          <w:sz w:val="24"/>
          <w:szCs w:val="24"/>
        </w:rPr>
        <w:t>*</w:t>
      </w:r>
      <w:proofErr w:type="spellStart"/>
      <w:r>
        <w:rPr>
          <w:rFonts w:ascii="Times New Roman" w:hAnsi="Times New Roman" w:cs="Times New Roman"/>
          <w:sz w:val="24"/>
          <w:szCs w:val="24"/>
        </w:rPr>
        <w:t>дь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96C32">
        <w:rPr>
          <w:rFonts w:ascii="Times New Roman" w:hAnsi="Times New Roman" w:cs="Times New Roman"/>
          <w:sz w:val="24"/>
          <w:szCs w:val="24"/>
        </w:rPr>
        <w:t>Эверли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простонал он, его челюсть плотно сжалась, и он покачал головой.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Что?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шаловливо усмехнулась я, облизывая губы.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Как, чёрт возьми, такие маленькие грязные мысли могут прятаться внутри такой милой, хорошей девочки? 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>Прикусив губу, я сжала ноги.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Может быть, это просто ты.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Может быть, это просто мы,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</w:t>
      </w:r>
      <w:r w:rsidR="00E9258E">
        <w:rPr>
          <w:rFonts w:ascii="Times New Roman" w:hAnsi="Times New Roman" w:cs="Times New Roman"/>
          <w:sz w:val="24"/>
          <w:szCs w:val="24"/>
        </w:rPr>
        <w:t>ответи</w:t>
      </w:r>
      <w:r w:rsidRPr="00796C32">
        <w:rPr>
          <w:rFonts w:ascii="Times New Roman" w:hAnsi="Times New Roman" w:cs="Times New Roman"/>
          <w:sz w:val="24"/>
          <w:szCs w:val="24"/>
        </w:rPr>
        <w:t>л он.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 xml:space="preserve">Двери лифта открылись для группы ожидающих. Я начала отстраняться от него, но </w:t>
      </w:r>
      <w:proofErr w:type="spellStart"/>
      <w:r w:rsidRPr="00796C32">
        <w:rPr>
          <w:rFonts w:ascii="Times New Roman" w:hAnsi="Times New Roman" w:cs="Times New Roman"/>
          <w:sz w:val="24"/>
          <w:szCs w:val="24"/>
        </w:rPr>
        <w:t>Ченнинг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 xml:space="preserve"> крепко вцепились в мо</w:t>
      </w:r>
      <w:r w:rsidR="00E9258E">
        <w:rPr>
          <w:rFonts w:ascii="Times New Roman" w:hAnsi="Times New Roman" w:cs="Times New Roman"/>
          <w:sz w:val="24"/>
          <w:szCs w:val="24"/>
        </w:rPr>
        <w:t>ю руку</w:t>
      </w:r>
      <w:r w:rsidRPr="00796C32">
        <w:rPr>
          <w:rFonts w:ascii="Times New Roman" w:hAnsi="Times New Roman" w:cs="Times New Roman"/>
          <w:sz w:val="24"/>
          <w:szCs w:val="24"/>
        </w:rPr>
        <w:t>, притянув меня обратно. Его губы снова нашли мои, и он поцеловал меня прямо на глазах у десяти незнакомцев, любой из которых мог бы работать в фирме моего отца и точно знать, кто мы такие.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 xml:space="preserve">И не похоже, что </w:t>
      </w:r>
      <w:proofErr w:type="spellStart"/>
      <w:r w:rsidRPr="00796C32">
        <w:rPr>
          <w:rFonts w:ascii="Times New Roman" w:hAnsi="Times New Roman" w:cs="Times New Roman"/>
          <w:sz w:val="24"/>
          <w:szCs w:val="24"/>
        </w:rPr>
        <w:t>Ченнинга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 xml:space="preserve"> это заботило.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 xml:space="preserve">Он отстранился, но всё ещё крепко держал </w:t>
      </w:r>
      <w:r w:rsidR="00E9258E">
        <w:rPr>
          <w:rFonts w:ascii="Times New Roman" w:hAnsi="Times New Roman" w:cs="Times New Roman"/>
          <w:sz w:val="24"/>
          <w:szCs w:val="24"/>
        </w:rPr>
        <w:t>меня,</w:t>
      </w:r>
      <w:r w:rsidRPr="00796C32">
        <w:rPr>
          <w:rFonts w:ascii="Times New Roman" w:hAnsi="Times New Roman" w:cs="Times New Roman"/>
          <w:sz w:val="24"/>
          <w:szCs w:val="24"/>
        </w:rPr>
        <w:t xml:space="preserve"> когда, молча, вывел нас из группы незнакомцев, которые смотрели на нас широко открытыми глазами, и повел прямо в гараж.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</w:p>
    <w:p w:rsidR="006A799B" w:rsidRDefault="006A799B" w:rsidP="006A799B">
      <w:pPr>
        <w:spacing w:after="2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>***</w:t>
      </w:r>
    </w:p>
    <w:p w:rsidR="006A799B" w:rsidRDefault="006A799B" w:rsidP="006A799B">
      <w:pPr>
        <w:spacing w:after="2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Встань на колени.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>Его слова прошли сквозь меня, вызвав сильную дрожь, когда  машина заревела, и мы выехали из гаража на городские улицы. Я обернулась, моё сердце забилось сильнее, когда я посмотрела на него.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Здесь?  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 xml:space="preserve">Посмотрев на меня, </w:t>
      </w:r>
      <w:proofErr w:type="spellStart"/>
      <w:r w:rsidRPr="00796C32">
        <w:rPr>
          <w:rFonts w:ascii="Times New Roman" w:hAnsi="Times New Roman" w:cs="Times New Roman"/>
          <w:sz w:val="24"/>
          <w:szCs w:val="24"/>
        </w:rPr>
        <w:t>Ченнинг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 xml:space="preserve"> усмехнулся своей тёмной, яркой и сексуальной улыбкой, а затем снова вернулся к дороге.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Ты хотела быть моей плохой девочкой?</w:t>
      </w:r>
      <w:r w:rsidR="00A350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зарычал он.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Всегда,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снова промурлыкала я, обожая, когда его челюсть сжималась от моих слов.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На колени, принцесса,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пр</w:t>
      </w:r>
      <w:r w:rsidR="00A35046">
        <w:rPr>
          <w:rFonts w:ascii="Times New Roman" w:hAnsi="Times New Roman" w:cs="Times New Roman"/>
          <w:sz w:val="24"/>
          <w:szCs w:val="24"/>
        </w:rPr>
        <w:t>иказ</w:t>
      </w:r>
      <w:r w:rsidRPr="00796C32">
        <w:rPr>
          <w:rFonts w:ascii="Times New Roman" w:hAnsi="Times New Roman" w:cs="Times New Roman"/>
          <w:sz w:val="24"/>
          <w:szCs w:val="24"/>
        </w:rPr>
        <w:t xml:space="preserve">ал он.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Покажи мне этот сексуальный зад.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>Я ахнула, и прежде чем осознала это, уже медленно разворачивалась к нему спиной,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6C32">
        <w:rPr>
          <w:rFonts w:ascii="Times New Roman" w:hAnsi="Times New Roman" w:cs="Times New Roman"/>
          <w:sz w:val="24"/>
          <w:szCs w:val="24"/>
        </w:rPr>
        <w:t xml:space="preserve">сидя на его коленях. 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Откройся, </w:t>
      </w:r>
      <w:proofErr w:type="spellStart"/>
      <w:r w:rsidRPr="00796C32">
        <w:rPr>
          <w:rFonts w:ascii="Times New Roman" w:hAnsi="Times New Roman" w:cs="Times New Roman"/>
          <w:sz w:val="24"/>
          <w:szCs w:val="24"/>
        </w:rPr>
        <w:t>Эверли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 xml:space="preserve">. Покажи мне эту розовую киску. 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>Я задра</w:t>
      </w:r>
      <w:r w:rsidR="00E05F1D">
        <w:rPr>
          <w:rFonts w:ascii="Times New Roman" w:hAnsi="Times New Roman" w:cs="Times New Roman"/>
          <w:sz w:val="24"/>
          <w:szCs w:val="24"/>
        </w:rPr>
        <w:t>ла</w:t>
      </w:r>
      <w:r w:rsidRPr="00796C32">
        <w:rPr>
          <w:rFonts w:ascii="Times New Roman" w:hAnsi="Times New Roman" w:cs="Times New Roman"/>
          <w:sz w:val="24"/>
          <w:szCs w:val="24"/>
        </w:rPr>
        <w:t xml:space="preserve"> юбку повыше, и мысленно благодар</w:t>
      </w:r>
      <w:r w:rsidR="00E05F1D">
        <w:rPr>
          <w:rFonts w:ascii="Times New Roman" w:hAnsi="Times New Roman" w:cs="Times New Roman"/>
          <w:sz w:val="24"/>
          <w:szCs w:val="24"/>
        </w:rPr>
        <w:t>ила</w:t>
      </w:r>
      <w:r w:rsidRPr="00796C32">
        <w:rPr>
          <w:rFonts w:ascii="Times New Roman" w:hAnsi="Times New Roman" w:cs="Times New Roman"/>
          <w:sz w:val="24"/>
          <w:szCs w:val="24"/>
        </w:rPr>
        <w:t xml:space="preserve"> бога за тонировку на окнах в его </w:t>
      </w:r>
      <w:r w:rsidRPr="002A061F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796C32">
        <w:rPr>
          <w:rFonts w:ascii="Times New Roman" w:hAnsi="Times New Roman" w:cs="Times New Roman"/>
          <w:sz w:val="24"/>
          <w:szCs w:val="24"/>
        </w:rPr>
        <w:t>Дожд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6C32">
        <w:rPr>
          <w:rFonts w:ascii="Times New Roman" w:hAnsi="Times New Roman" w:cs="Times New Roman"/>
          <w:sz w:val="24"/>
          <w:szCs w:val="24"/>
        </w:rPr>
        <w:t>Чаргера</w:t>
      </w:r>
      <w:proofErr w:type="spellEnd"/>
      <w:r w:rsidRPr="002A061F">
        <w:rPr>
          <w:rFonts w:ascii="Times New Roman" w:hAnsi="Times New Roman" w:cs="Times New Roman"/>
          <w:sz w:val="24"/>
          <w:szCs w:val="24"/>
        </w:rPr>
        <w:t>»</w:t>
      </w:r>
      <w:r w:rsidRPr="00796C32">
        <w:rPr>
          <w:rFonts w:ascii="Times New Roman" w:hAnsi="Times New Roman" w:cs="Times New Roman"/>
          <w:sz w:val="24"/>
          <w:szCs w:val="24"/>
        </w:rPr>
        <w:t xml:space="preserve">. </w:t>
      </w:r>
      <w:r w:rsidR="00E05F1D">
        <w:rPr>
          <w:rFonts w:ascii="Times New Roman" w:hAnsi="Times New Roman" w:cs="Times New Roman"/>
          <w:sz w:val="24"/>
          <w:szCs w:val="24"/>
        </w:rPr>
        <w:t>В</w:t>
      </w:r>
      <w:r w:rsidRPr="00796C32">
        <w:rPr>
          <w:rFonts w:ascii="Times New Roman" w:hAnsi="Times New Roman" w:cs="Times New Roman"/>
          <w:sz w:val="24"/>
          <w:szCs w:val="24"/>
        </w:rPr>
        <w:t>здрогнула, показывая ему всё, и когда протянула руку, чтобы раскрыть себя шире, через меня прошли импульсы дикого желания.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 xml:space="preserve">Мне нравилось быть его плохой девочкой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796C32">
        <w:rPr>
          <w:rFonts w:ascii="Times New Roman" w:hAnsi="Times New Roman" w:cs="Times New Roman"/>
          <w:sz w:val="24"/>
          <w:szCs w:val="24"/>
        </w:rPr>
        <w:t xml:space="preserve"> грязной, развратной версией себя, которая так долго пряталась внутри хорошей девочки. Но он вытащил её из меня, вытащил и заставил ожить.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 xml:space="preserve">Пока пальцы </w:t>
      </w:r>
      <w:proofErr w:type="spellStart"/>
      <w:r w:rsidRPr="00796C32">
        <w:rPr>
          <w:rFonts w:ascii="Times New Roman" w:hAnsi="Times New Roman" w:cs="Times New Roman"/>
          <w:sz w:val="24"/>
          <w:szCs w:val="24"/>
        </w:rPr>
        <w:t>Ченнинга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 xml:space="preserve"> играли с моей киской, а я кричала от наслаждения, мы свернули с оживлённой трассы и повернули к дому. Он сжал их глубоко внутри, легко толкаясь в и из меня, и от этого я чувствовала себя такой чертовски грязной.  Его большой палец дразнил клитор, когда он начал входить в мою киску быстрее, я же вцепилась в подлокотник кресла и стонала от удовольствия.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Бл</w:t>
      </w:r>
      <w:proofErr w:type="spellEnd"/>
      <w:r>
        <w:rPr>
          <w:rFonts w:ascii="Times New Roman" w:hAnsi="Times New Roman" w:cs="Times New Roman"/>
          <w:sz w:val="24"/>
          <w:szCs w:val="24"/>
        </w:rPr>
        <w:t>*</w:t>
      </w:r>
      <w:proofErr w:type="spellStart"/>
      <w:r>
        <w:rPr>
          <w:rFonts w:ascii="Times New Roman" w:hAnsi="Times New Roman" w:cs="Times New Roman"/>
          <w:sz w:val="24"/>
          <w:szCs w:val="24"/>
        </w:rPr>
        <w:t>дь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 xml:space="preserve">, у тебя такая великолепная киска,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с</w:t>
      </w:r>
      <w:r w:rsidR="00E05F1D">
        <w:rPr>
          <w:rFonts w:ascii="Times New Roman" w:hAnsi="Times New Roman" w:cs="Times New Roman"/>
          <w:sz w:val="24"/>
          <w:szCs w:val="24"/>
        </w:rPr>
        <w:t>каз</w:t>
      </w:r>
      <w:r w:rsidRPr="00796C32">
        <w:rPr>
          <w:rFonts w:ascii="Times New Roman" w:hAnsi="Times New Roman" w:cs="Times New Roman"/>
          <w:sz w:val="24"/>
          <w:szCs w:val="24"/>
        </w:rPr>
        <w:t>ал он, ускоряя движение своих пальцев. Я чувствовала, что приближаюсь к краю, знала, что была близко, но мне хотелось ещё больше.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>Я хотела большего его.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lastRenderedPageBreak/>
        <w:t xml:space="preserve">Он зарычал от досады, когда я отстранилась от него, </w:t>
      </w:r>
      <w:proofErr w:type="gramStart"/>
      <w:r w:rsidRPr="00796C32">
        <w:rPr>
          <w:rFonts w:ascii="Times New Roman" w:hAnsi="Times New Roman" w:cs="Times New Roman"/>
          <w:sz w:val="24"/>
          <w:szCs w:val="24"/>
        </w:rPr>
        <w:t>но</w:t>
      </w:r>
      <w:proofErr w:type="gramEnd"/>
      <w:r w:rsidRPr="00796C32">
        <w:rPr>
          <w:rFonts w:ascii="Times New Roman" w:hAnsi="Times New Roman" w:cs="Times New Roman"/>
          <w:sz w:val="24"/>
          <w:szCs w:val="24"/>
        </w:rPr>
        <w:t xml:space="preserve"> когда развернулась и наклонилась, </w:t>
      </w:r>
      <w:proofErr w:type="spellStart"/>
      <w:r w:rsidRPr="00796C32">
        <w:rPr>
          <w:rFonts w:ascii="Times New Roman" w:hAnsi="Times New Roman" w:cs="Times New Roman"/>
          <w:sz w:val="24"/>
          <w:szCs w:val="24"/>
        </w:rPr>
        <w:t>отклячивая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 xml:space="preserve"> задницу кверху, его глаза яростно загорелись. Я взяла его за руку, потянула его пальцы в рот и всосала их, вылизывая до блеска.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Бл</w:t>
      </w:r>
      <w:proofErr w:type="spellEnd"/>
      <w:r>
        <w:rPr>
          <w:rFonts w:ascii="Times New Roman" w:hAnsi="Times New Roman" w:cs="Times New Roman"/>
          <w:sz w:val="24"/>
          <w:szCs w:val="24"/>
        </w:rPr>
        <w:t>*</w:t>
      </w:r>
      <w:proofErr w:type="spellStart"/>
      <w:r>
        <w:rPr>
          <w:rFonts w:ascii="Times New Roman" w:hAnsi="Times New Roman" w:cs="Times New Roman"/>
          <w:sz w:val="24"/>
          <w:szCs w:val="24"/>
        </w:rPr>
        <w:t>дь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96C32">
        <w:rPr>
          <w:rFonts w:ascii="Times New Roman" w:hAnsi="Times New Roman" w:cs="Times New Roman"/>
          <w:sz w:val="24"/>
          <w:szCs w:val="24"/>
        </w:rPr>
        <w:t>Эверли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796C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прос</w:t>
      </w:r>
      <w:r w:rsidRPr="00796C32">
        <w:rPr>
          <w:rFonts w:ascii="Times New Roman" w:hAnsi="Times New Roman" w:cs="Times New Roman"/>
          <w:sz w:val="24"/>
          <w:szCs w:val="24"/>
        </w:rPr>
        <w:t xml:space="preserve">тонал </w:t>
      </w:r>
      <w:proofErr w:type="spellStart"/>
      <w:r w:rsidRPr="00796C32">
        <w:rPr>
          <w:rFonts w:ascii="Times New Roman" w:hAnsi="Times New Roman" w:cs="Times New Roman"/>
          <w:sz w:val="24"/>
          <w:szCs w:val="24"/>
        </w:rPr>
        <w:t>Ченнинг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>, его челюсть крепко сжалась, пока он смотрел</w:t>
      </w:r>
      <w:r w:rsidR="00E05F1D">
        <w:rPr>
          <w:rFonts w:ascii="Times New Roman" w:hAnsi="Times New Roman" w:cs="Times New Roman"/>
          <w:sz w:val="24"/>
          <w:szCs w:val="24"/>
        </w:rPr>
        <w:t>,</w:t>
      </w:r>
      <w:r w:rsidRPr="00796C32">
        <w:rPr>
          <w:rFonts w:ascii="Times New Roman" w:hAnsi="Times New Roman" w:cs="Times New Roman"/>
          <w:sz w:val="24"/>
          <w:szCs w:val="24"/>
        </w:rPr>
        <w:t xml:space="preserve"> какой плохой девочкой я могу быть для него. Я потянула его за руку и заставила откинуться на сиденье, пока он не передумал. Его руки скользнули на мою задницу, и, ухватив его одной рукой за плечо, пальцами другой руки я нашла его молнию.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Ты грязная чертова девчонка,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</w:t>
      </w:r>
      <w:r w:rsidR="00E05F1D">
        <w:rPr>
          <w:rFonts w:ascii="Times New Roman" w:hAnsi="Times New Roman" w:cs="Times New Roman"/>
          <w:sz w:val="24"/>
          <w:szCs w:val="24"/>
        </w:rPr>
        <w:t>прошепта</w:t>
      </w:r>
      <w:r w:rsidRPr="00796C32">
        <w:rPr>
          <w:rFonts w:ascii="Times New Roman" w:hAnsi="Times New Roman" w:cs="Times New Roman"/>
          <w:sz w:val="24"/>
          <w:szCs w:val="24"/>
        </w:rPr>
        <w:t xml:space="preserve">л он, когда я просунула руку внутрь и обвила его толстый член. Его рука скользнула вниз по моей заднице, а затем пальцы вошли в мою киску сзади, так </w:t>
      </w:r>
      <w:proofErr w:type="gramStart"/>
      <w:r w:rsidRPr="00796C32">
        <w:rPr>
          <w:rFonts w:ascii="Times New Roman" w:hAnsi="Times New Roman" w:cs="Times New Roman"/>
          <w:sz w:val="24"/>
          <w:szCs w:val="24"/>
        </w:rPr>
        <w:t>же</w:t>
      </w:r>
      <w:proofErr w:type="gramEnd"/>
      <w:r w:rsidRPr="00796C32">
        <w:rPr>
          <w:rFonts w:ascii="Times New Roman" w:hAnsi="Times New Roman" w:cs="Times New Roman"/>
          <w:sz w:val="24"/>
          <w:szCs w:val="24"/>
        </w:rPr>
        <w:t xml:space="preserve"> как и в его офисе.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Говорит парень, играя с киской своей сводной сестры,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промурлыкала я в ответ. </w:t>
      </w:r>
      <w:proofErr w:type="spellStart"/>
      <w:r w:rsidRPr="00796C32">
        <w:rPr>
          <w:rFonts w:ascii="Times New Roman" w:hAnsi="Times New Roman" w:cs="Times New Roman"/>
          <w:sz w:val="24"/>
          <w:szCs w:val="24"/>
        </w:rPr>
        <w:t>Ченнинг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 xml:space="preserve"> у</w:t>
      </w:r>
      <w:r>
        <w:rPr>
          <w:rFonts w:ascii="Times New Roman" w:hAnsi="Times New Roman" w:cs="Times New Roman"/>
          <w:sz w:val="24"/>
          <w:szCs w:val="24"/>
        </w:rPr>
        <w:t xml:space="preserve">смехнулся, но когда я вытащила </w:t>
      </w:r>
      <w:r w:rsidRPr="00796C32">
        <w:rPr>
          <w:rFonts w:ascii="Times New Roman" w:hAnsi="Times New Roman" w:cs="Times New Roman"/>
          <w:sz w:val="24"/>
          <w:szCs w:val="24"/>
        </w:rPr>
        <w:t>член из брюк, он застонал.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 xml:space="preserve">Боже, он был таким большим. Моя челюсть отвисла, когда я снова увидела его вблизи. И как будто мои руки жили своей жизнью, я принялась медленно поглаживать его. Я скользила рукой вверх вниз по его большому члену, наблюдая, как прозрачные капли </w:t>
      </w:r>
      <w:proofErr w:type="spellStart"/>
      <w:r w:rsidRPr="00796C32">
        <w:rPr>
          <w:rFonts w:ascii="Times New Roman" w:hAnsi="Times New Roman" w:cs="Times New Roman"/>
          <w:sz w:val="24"/>
          <w:szCs w:val="24"/>
        </w:rPr>
        <w:t>предэякулята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 xml:space="preserve"> сочились из головки и растекались по моей руке. Его пальцы расслабились внутри меня, пока он мастерски вёл машину. Хотя его глаза смотрели на дорогу, его руки изучали меня.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>Я открыла рот, расслабилась челюсть, а затем скользнула губами вниз по его большому толстому члену.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proofErr w:type="spellStart"/>
      <w:r w:rsidRPr="00796C32">
        <w:rPr>
          <w:rFonts w:ascii="Times New Roman" w:hAnsi="Times New Roman" w:cs="Times New Roman"/>
          <w:sz w:val="24"/>
          <w:szCs w:val="24"/>
        </w:rPr>
        <w:t>Ченнинг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 xml:space="preserve"> зашипел от удовольствия, его пальцы толкнулась глубоко внутрь меня, когда я заглотила его полностью.  Я пыта</w:t>
      </w:r>
      <w:r w:rsidR="00E05F1D">
        <w:rPr>
          <w:rFonts w:ascii="Times New Roman" w:hAnsi="Times New Roman" w:cs="Times New Roman"/>
          <w:sz w:val="24"/>
          <w:szCs w:val="24"/>
        </w:rPr>
        <w:t>ла</w:t>
      </w:r>
      <w:r w:rsidRPr="00796C32">
        <w:rPr>
          <w:rFonts w:ascii="Times New Roman" w:hAnsi="Times New Roman" w:cs="Times New Roman"/>
          <w:sz w:val="24"/>
          <w:szCs w:val="24"/>
        </w:rPr>
        <w:t xml:space="preserve">сь втянуть глубже, и начала ласкать языком.  </w:t>
      </w:r>
      <w:r w:rsidR="00E05F1D">
        <w:rPr>
          <w:rFonts w:ascii="Times New Roman" w:hAnsi="Times New Roman" w:cs="Times New Roman"/>
          <w:sz w:val="24"/>
          <w:szCs w:val="24"/>
        </w:rPr>
        <w:t>Затем</w:t>
      </w:r>
      <w:r w:rsidRPr="00796C32">
        <w:rPr>
          <w:rFonts w:ascii="Times New Roman" w:hAnsi="Times New Roman" w:cs="Times New Roman"/>
          <w:sz w:val="24"/>
          <w:szCs w:val="24"/>
        </w:rPr>
        <w:t xml:space="preserve"> обернула руки вокруг основания, и, поглаживая, начала посасывать разбухшую головку, позволяя губам снова и снова скользить по ней.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 xml:space="preserve">Пальцы </w:t>
      </w:r>
      <w:proofErr w:type="spellStart"/>
      <w:r w:rsidRPr="00796C32">
        <w:rPr>
          <w:rFonts w:ascii="Times New Roman" w:hAnsi="Times New Roman" w:cs="Times New Roman"/>
          <w:sz w:val="24"/>
          <w:szCs w:val="24"/>
        </w:rPr>
        <w:t>Ченнинга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 xml:space="preserve"> погрузились в киску, потирая сладкую точку внутри меня, отчего я как сумасшедшая начала стонать вокруг его толстого члена. Я сосала его сильнее,  скользя ртом вверх</w:t>
      </w:r>
      <w:r w:rsidR="00E05F1D">
        <w:rPr>
          <w:rFonts w:ascii="Times New Roman" w:hAnsi="Times New Roman" w:cs="Times New Roman"/>
          <w:sz w:val="24"/>
          <w:szCs w:val="24"/>
        </w:rPr>
        <w:t>-</w:t>
      </w:r>
      <w:r w:rsidRPr="00796C32">
        <w:rPr>
          <w:rFonts w:ascii="Times New Roman" w:hAnsi="Times New Roman" w:cs="Times New Roman"/>
          <w:sz w:val="24"/>
          <w:szCs w:val="24"/>
        </w:rPr>
        <w:t>вниз по его большому члену,  пока крем из моей киски растекался по всей его руке.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6C32">
        <w:rPr>
          <w:rFonts w:ascii="Times New Roman" w:hAnsi="Times New Roman" w:cs="Times New Roman"/>
          <w:sz w:val="24"/>
          <w:szCs w:val="24"/>
        </w:rPr>
        <w:t>Эверли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>, мы близко, оста...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М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796C32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796C32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796C32">
        <w:rPr>
          <w:rFonts w:ascii="Times New Roman" w:hAnsi="Times New Roman" w:cs="Times New Roman"/>
          <w:sz w:val="24"/>
          <w:szCs w:val="24"/>
        </w:rPr>
        <w:t xml:space="preserve">м,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отрицательно покачала головой я, когда начала втягивать его ещё глубже и сосать сильнее, работая головой вверх</w:t>
      </w:r>
      <w:r w:rsidR="00E05F1D">
        <w:rPr>
          <w:rFonts w:ascii="Times New Roman" w:hAnsi="Times New Roman" w:cs="Times New Roman"/>
          <w:sz w:val="24"/>
          <w:szCs w:val="24"/>
        </w:rPr>
        <w:t>-</w:t>
      </w:r>
      <w:r w:rsidRPr="00796C32">
        <w:rPr>
          <w:rFonts w:ascii="Times New Roman" w:hAnsi="Times New Roman" w:cs="Times New Roman"/>
          <w:sz w:val="24"/>
          <w:szCs w:val="24"/>
        </w:rPr>
        <w:t>вниз,  кружа языком вокруг головки. Я могла чувствовать, как крепко сжимались его мышцы, подтягивались яйца и сильнее пульсировал член.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Принцесса, если ты продолжишь в том же духе, то...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Ты кончишь в мой рот, </w:t>
      </w:r>
      <w:proofErr w:type="spellStart"/>
      <w:r w:rsidRPr="00796C32">
        <w:rPr>
          <w:rFonts w:ascii="Times New Roman" w:hAnsi="Times New Roman" w:cs="Times New Roman"/>
          <w:sz w:val="24"/>
          <w:szCs w:val="24"/>
        </w:rPr>
        <w:t>Ченнинг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 xml:space="preserve">?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 </w:t>
      </w:r>
      <w:r w:rsidR="00E05F1D">
        <w:rPr>
          <w:rFonts w:ascii="Times New Roman" w:hAnsi="Times New Roman" w:cs="Times New Roman"/>
          <w:sz w:val="24"/>
          <w:szCs w:val="24"/>
        </w:rPr>
        <w:t>спроси</w:t>
      </w:r>
      <w:r w:rsidRPr="00796C32">
        <w:rPr>
          <w:rFonts w:ascii="Times New Roman" w:hAnsi="Times New Roman" w:cs="Times New Roman"/>
          <w:sz w:val="24"/>
          <w:szCs w:val="24"/>
        </w:rPr>
        <w:t xml:space="preserve">ла я, отрываясь от него, чтобы посмотреть ему в глаза, продолжая поглаживать его скользкий блестящий член.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Я хочу этого.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 xml:space="preserve">Я опустила рот обратно к его члену, пока мы ехали по нашей улице. Мы были близко, и это было рискованно, даже с тонированными </w:t>
      </w:r>
      <w:r w:rsidR="00E05F1D">
        <w:rPr>
          <w:rFonts w:ascii="Times New Roman" w:hAnsi="Times New Roman" w:cs="Times New Roman"/>
          <w:sz w:val="24"/>
          <w:szCs w:val="24"/>
        </w:rPr>
        <w:t>стёкл</w:t>
      </w:r>
      <w:r w:rsidRPr="00796C32">
        <w:rPr>
          <w:rFonts w:ascii="Times New Roman" w:hAnsi="Times New Roman" w:cs="Times New Roman"/>
          <w:sz w:val="24"/>
          <w:szCs w:val="24"/>
        </w:rPr>
        <w:t xml:space="preserve">ами. Но я не могла остановиться сейчас. Желание попробовать его было в моем письме. Желание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796C32">
        <w:rPr>
          <w:rFonts w:ascii="Times New Roman" w:hAnsi="Times New Roman" w:cs="Times New Roman"/>
          <w:sz w:val="24"/>
          <w:szCs w:val="24"/>
        </w:rPr>
        <w:t xml:space="preserve"> как я написала в письме </w:t>
      </w:r>
      <w:r w:rsidRPr="002A061F">
        <w:rPr>
          <w:rFonts w:ascii="Times New Roman" w:hAnsi="Times New Roman" w:cs="Times New Roman"/>
          <w:sz w:val="24"/>
          <w:szCs w:val="24"/>
        </w:rPr>
        <w:t>«</w:t>
      </w:r>
      <w:r w:rsidRPr="00796C32">
        <w:rPr>
          <w:rFonts w:ascii="Times New Roman" w:hAnsi="Times New Roman" w:cs="Times New Roman"/>
          <w:sz w:val="24"/>
          <w:szCs w:val="24"/>
        </w:rPr>
        <w:t>проглотить каждую каплю его спермы</w:t>
      </w:r>
      <w:r w:rsidRPr="002A061F">
        <w:rPr>
          <w:rFonts w:ascii="Times New Roman" w:hAnsi="Times New Roman" w:cs="Times New Roman"/>
          <w:sz w:val="24"/>
          <w:szCs w:val="24"/>
        </w:rPr>
        <w:t>»</w:t>
      </w:r>
      <w:r w:rsidRPr="00796C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796C32">
        <w:rPr>
          <w:rFonts w:ascii="Times New Roman" w:hAnsi="Times New Roman" w:cs="Times New Roman"/>
          <w:sz w:val="24"/>
          <w:szCs w:val="24"/>
        </w:rPr>
        <w:t xml:space="preserve"> это буквально то, что я написала ему, даже если и не предполагала, что он когда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796C32">
        <w:rPr>
          <w:rFonts w:ascii="Times New Roman" w:hAnsi="Times New Roman" w:cs="Times New Roman"/>
          <w:sz w:val="24"/>
          <w:szCs w:val="24"/>
        </w:rPr>
        <w:t>нибудь увидит это.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 xml:space="preserve">И я собиралась </w:t>
      </w:r>
      <w:r w:rsidR="00E05F1D" w:rsidRPr="00796C32">
        <w:rPr>
          <w:rFonts w:ascii="Times New Roman" w:hAnsi="Times New Roman" w:cs="Times New Roman"/>
          <w:sz w:val="24"/>
          <w:szCs w:val="24"/>
        </w:rPr>
        <w:t xml:space="preserve">это </w:t>
      </w:r>
      <w:r w:rsidRPr="00796C32">
        <w:rPr>
          <w:rFonts w:ascii="Times New Roman" w:hAnsi="Times New Roman" w:cs="Times New Roman"/>
          <w:sz w:val="24"/>
          <w:szCs w:val="24"/>
        </w:rPr>
        <w:t>сделать.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4C47FF">
        <w:rPr>
          <w:rFonts w:ascii="Times New Roman" w:hAnsi="Times New Roman" w:cs="Times New Roman"/>
          <w:sz w:val="24"/>
          <w:szCs w:val="24"/>
        </w:rPr>
        <w:t>Я</w:t>
      </w:r>
      <w:r w:rsidRPr="00796C32">
        <w:rPr>
          <w:rFonts w:ascii="Times New Roman" w:hAnsi="Times New Roman" w:cs="Times New Roman"/>
          <w:sz w:val="24"/>
          <w:szCs w:val="24"/>
        </w:rPr>
        <w:t xml:space="preserve"> застонала вокруг его большого, пульсирующего, вкусного члена, пытаясь сосать и поглаживать его всё сильнее, и тогда я почувствовала,  как он набух ещё больше.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Ты хочешь проглотить мою сперму, принцесса?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прорычал он. Автомобиль наклонился, когда он нажал на газ, заставив мой пульс ускорит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796C32">
        <w:rPr>
          <w:rFonts w:ascii="Times New Roman" w:hAnsi="Times New Roman" w:cs="Times New Roman"/>
          <w:sz w:val="24"/>
          <w:szCs w:val="24"/>
        </w:rPr>
        <w:t>ся.</w:t>
      </w:r>
      <w:r w:rsidR="00E05F1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Открой свой рот. Я хочу кончить в него. Открой пошире, принцесса. Открой рот и заставь меня кончить, малышка.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 xml:space="preserve">Он </w:t>
      </w:r>
      <w:r w:rsidR="00E05F1D">
        <w:rPr>
          <w:rFonts w:ascii="Times New Roman" w:hAnsi="Times New Roman" w:cs="Times New Roman"/>
          <w:sz w:val="24"/>
          <w:szCs w:val="24"/>
        </w:rPr>
        <w:t>приподнял</w:t>
      </w:r>
      <w:r w:rsidRPr="00796C32">
        <w:rPr>
          <w:rFonts w:ascii="Times New Roman" w:hAnsi="Times New Roman" w:cs="Times New Roman"/>
          <w:sz w:val="24"/>
          <w:szCs w:val="24"/>
        </w:rPr>
        <w:t xml:space="preserve"> бедра с сиденья и его член толкнулся глубоко в мой рот, когда мы свернули на подъездную дорожку. Я всхлипнула, почувствовав горячий, липкий выстрел его спермы в своём рту. Я глотала и сосала его большой член. Поглаживая всё сильнее, я  пыталась вытянуть из него всё больше, пока он не иссяк.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lastRenderedPageBreak/>
        <w:t xml:space="preserve">Задыхаясь, я сглотнула и отстранилась.  </w:t>
      </w:r>
      <w:proofErr w:type="spellStart"/>
      <w:r w:rsidRPr="00796C32">
        <w:rPr>
          <w:rFonts w:ascii="Times New Roman" w:hAnsi="Times New Roman" w:cs="Times New Roman"/>
          <w:sz w:val="24"/>
          <w:szCs w:val="24"/>
        </w:rPr>
        <w:t>Ченнинг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 xml:space="preserve"> ахнул, его глаза сверкали, когда  посмотрел на меня и покачал головой. Я усмехнулась, облизывая свои губы. 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Домой,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прорычал он, его грудь сильно вздымались, когда он встретится глазами с моими.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Живо.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Ох, мы куда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796C32">
        <w:rPr>
          <w:rFonts w:ascii="Times New Roman" w:hAnsi="Times New Roman" w:cs="Times New Roman"/>
          <w:sz w:val="24"/>
          <w:szCs w:val="24"/>
        </w:rPr>
        <w:t xml:space="preserve">то торопимся?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796C32">
        <w:rPr>
          <w:rFonts w:ascii="Times New Roman" w:hAnsi="Times New Roman" w:cs="Times New Roman"/>
          <w:sz w:val="24"/>
          <w:szCs w:val="24"/>
        </w:rPr>
        <w:t>ошутила я, улыбаясь ему.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6C32">
        <w:rPr>
          <w:rFonts w:ascii="Times New Roman" w:hAnsi="Times New Roman" w:cs="Times New Roman"/>
          <w:sz w:val="24"/>
          <w:szCs w:val="24"/>
        </w:rPr>
        <w:t>Эверли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 xml:space="preserve"> Прайс,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прорычал он с яростью в голосе, которая застала меня врасплох и заставила глубоко вздохнуть.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Та</w:t>
      </w:r>
      <w:r>
        <w:rPr>
          <w:rFonts w:ascii="Times New Roman" w:hAnsi="Times New Roman" w:cs="Times New Roman"/>
          <w:sz w:val="24"/>
          <w:szCs w:val="24"/>
        </w:rPr>
        <w:t>щ</w:t>
      </w:r>
      <w:r w:rsidRPr="00796C32">
        <w:rPr>
          <w:rFonts w:ascii="Times New Roman" w:hAnsi="Times New Roman" w:cs="Times New Roman"/>
          <w:sz w:val="24"/>
          <w:szCs w:val="24"/>
        </w:rPr>
        <w:t>и эту сладкую задницу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96C32">
        <w:rPr>
          <w:rFonts w:ascii="Times New Roman" w:hAnsi="Times New Roman" w:cs="Times New Roman"/>
          <w:sz w:val="24"/>
          <w:szCs w:val="24"/>
        </w:rPr>
        <w:t xml:space="preserve"> в этот чёртов дом, прежде чем я на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796C32">
        <w:rPr>
          <w:rFonts w:ascii="Times New Roman" w:hAnsi="Times New Roman" w:cs="Times New Roman"/>
          <w:sz w:val="24"/>
          <w:szCs w:val="24"/>
        </w:rPr>
        <w:t>ну тебя над капотом и трахну прямо здесь, на глазах у соседей.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 xml:space="preserve">Моя челюсть отвисла, глаза округлились, а пульс ускорился... </w:t>
      </w:r>
    </w:p>
    <w:p w:rsidR="006A799B" w:rsidRPr="00796C32" w:rsidRDefault="00E05F1D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6A799B" w:rsidRPr="00796C32">
        <w:rPr>
          <w:rFonts w:ascii="Times New Roman" w:hAnsi="Times New Roman" w:cs="Times New Roman"/>
          <w:sz w:val="24"/>
          <w:szCs w:val="24"/>
        </w:rPr>
        <w:t xml:space="preserve"> моя киска заныла, желая большего...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</w:p>
    <w:p w:rsidR="006A799B" w:rsidRPr="00796C32" w:rsidRDefault="006A799B" w:rsidP="006A799B">
      <w:pPr>
        <w:spacing w:after="2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658A">
        <w:rPr>
          <w:rFonts w:ascii="Times New Roman" w:hAnsi="Times New Roman" w:cs="Times New Roman"/>
          <w:b/>
          <w:sz w:val="24"/>
          <w:szCs w:val="24"/>
        </w:rPr>
        <w:t>Г</w:t>
      </w:r>
      <w:r w:rsidRPr="00796C32">
        <w:rPr>
          <w:rFonts w:ascii="Times New Roman" w:hAnsi="Times New Roman" w:cs="Times New Roman"/>
          <w:b/>
          <w:sz w:val="24"/>
          <w:szCs w:val="24"/>
        </w:rPr>
        <w:t>лава 8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796C32">
        <w:rPr>
          <w:rFonts w:ascii="Times New Roman" w:hAnsi="Times New Roman" w:cs="Times New Roman"/>
          <w:i/>
          <w:sz w:val="24"/>
          <w:szCs w:val="24"/>
        </w:rPr>
        <w:t>Ченнинг</w:t>
      </w:r>
      <w:proofErr w:type="spellEnd"/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 xml:space="preserve">Кен ещё </w:t>
      </w:r>
      <w:r w:rsidR="0030658A">
        <w:rPr>
          <w:rFonts w:ascii="Times New Roman" w:hAnsi="Times New Roman" w:cs="Times New Roman"/>
          <w:sz w:val="24"/>
          <w:szCs w:val="24"/>
        </w:rPr>
        <w:t>находился</w:t>
      </w:r>
      <w:r w:rsidRPr="00796C32">
        <w:rPr>
          <w:rFonts w:ascii="Times New Roman" w:hAnsi="Times New Roman" w:cs="Times New Roman"/>
          <w:sz w:val="24"/>
          <w:szCs w:val="24"/>
        </w:rPr>
        <w:t xml:space="preserve"> в офисе, я знал, что Кэтрин была на своих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796C32">
        <w:rPr>
          <w:rFonts w:ascii="Times New Roman" w:hAnsi="Times New Roman" w:cs="Times New Roman"/>
          <w:sz w:val="24"/>
          <w:szCs w:val="24"/>
        </w:rPr>
        <w:t>занятиях по йоге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796C32">
        <w:rPr>
          <w:rFonts w:ascii="Times New Roman" w:hAnsi="Times New Roman" w:cs="Times New Roman"/>
          <w:sz w:val="24"/>
          <w:szCs w:val="24"/>
        </w:rPr>
        <w:t>, что означало глушить вино вместе со своими друзьями и громить всё до двух часов дня.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>Хорошо. Если бы кто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796C32">
        <w:rPr>
          <w:rFonts w:ascii="Times New Roman" w:hAnsi="Times New Roman" w:cs="Times New Roman"/>
          <w:sz w:val="24"/>
          <w:szCs w:val="24"/>
        </w:rPr>
        <w:t xml:space="preserve">нибудь из них был бы </w:t>
      </w:r>
      <w:r w:rsidR="0030658A">
        <w:rPr>
          <w:rFonts w:ascii="Times New Roman" w:hAnsi="Times New Roman" w:cs="Times New Roman"/>
          <w:sz w:val="24"/>
          <w:szCs w:val="24"/>
        </w:rPr>
        <w:t>дома</w:t>
      </w:r>
      <w:r w:rsidRPr="00796C32">
        <w:rPr>
          <w:rFonts w:ascii="Times New Roman" w:hAnsi="Times New Roman" w:cs="Times New Roman"/>
          <w:sz w:val="24"/>
          <w:szCs w:val="24"/>
        </w:rPr>
        <w:t>, я бы немного скорректирова</w:t>
      </w:r>
      <w:r>
        <w:rPr>
          <w:rFonts w:ascii="Times New Roman" w:hAnsi="Times New Roman" w:cs="Times New Roman"/>
          <w:sz w:val="24"/>
          <w:szCs w:val="24"/>
        </w:rPr>
        <w:t>л</w:t>
      </w:r>
      <w:r w:rsidRPr="00796C32">
        <w:rPr>
          <w:rFonts w:ascii="Times New Roman" w:hAnsi="Times New Roman" w:cs="Times New Roman"/>
          <w:sz w:val="24"/>
          <w:szCs w:val="24"/>
        </w:rPr>
        <w:t xml:space="preserve"> свой план. Но что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796C32">
        <w:rPr>
          <w:rFonts w:ascii="Times New Roman" w:hAnsi="Times New Roman" w:cs="Times New Roman"/>
          <w:sz w:val="24"/>
          <w:szCs w:val="24"/>
        </w:rPr>
        <w:t xml:space="preserve">то подсказывало мне, что </w:t>
      </w:r>
      <w:proofErr w:type="spellStart"/>
      <w:r w:rsidRPr="00796C32">
        <w:rPr>
          <w:rFonts w:ascii="Times New Roman" w:hAnsi="Times New Roman" w:cs="Times New Roman"/>
          <w:sz w:val="24"/>
          <w:szCs w:val="24"/>
        </w:rPr>
        <w:t>Эверли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 xml:space="preserve"> будет проще, если их там не будет. Плюс, если их не будет </w:t>
      </w:r>
      <w:r w:rsidR="0030658A">
        <w:rPr>
          <w:rFonts w:ascii="Times New Roman" w:hAnsi="Times New Roman" w:cs="Times New Roman"/>
          <w:sz w:val="24"/>
          <w:szCs w:val="24"/>
        </w:rPr>
        <w:t>рядом</w:t>
      </w:r>
      <w:r w:rsidRPr="00796C32">
        <w:rPr>
          <w:rFonts w:ascii="Times New Roman" w:hAnsi="Times New Roman" w:cs="Times New Roman"/>
          <w:sz w:val="24"/>
          <w:szCs w:val="24"/>
        </w:rPr>
        <w:t xml:space="preserve">, то 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 w:rsidRPr="00796C32">
        <w:rPr>
          <w:rFonts w:ascii="Times New Roman" w:hAnsi="Times New Roman" w:cs="Times New Roman"/>
          <w:sz w:val="24"/>
          <w:szCs w:val="24"/>
        </w:rPr>
        <w:t xml:space="preserve">смог бы заставить </w:t>
      </w:r>
      <w:proofErr w:type="spellStart"/>
      <w:r w:rsidRPr="00796C32">
        <w:rPr>
          <w:rFonts w:ascii="Times New Roman" w:hAnsi="Times New Roman" w:cs="Times New Roman"/>
          <w:sz w:val="24"/>
          <w:szCs w:val="24"/>
        </w:rPr>
        <w:t>Эверли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 xml:space="preserve"> кричать так громко, как мне хотелось.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>Она прыгнула в мои объятия через секунду после того, как закрылась дверь, и я руками обхвати</w:t>
      </w:r>
      <w:r w:rsidR="0030658A">
        <w:rPr>
          <w:rFonts w:ascii="Times New Roman" w:hAnsi="Times New Roman" w:cs="Times New Roman"/>
          <w:sz w:val="24"/>
          <w:szCs w:val="24"/>
        </w:rPr>
        <w:t>л</w:t>
      </w:r>
      <w:r w:rsidRPr="00796C32">
        <w:rPr>
          <w:rFonts w:ascii="Times New Roman" w:hAnsi="Times New Roman" w:cs="Times New Roman"/>
          <w:sz w:val="24"/>
          <w:szCs w:val="24"/>
        </w:rPr>
        <w:t xml:space="preserve"> её попку</w:t>
      </w:r>
      <w:r w:rsidR="0030658A">
        <w:rPr>
          <w:rFonts w:ascii="Times New Roman" w:hAnsi="Times New Roman" w:cs="Times New Roman"/>
          <w:sz w:val="24"/>
          <w:szCs w:val="24"/>
        </w:rPr>
        <w:t>,</w:t>
      </w:r>
      <w:r w:rsidRPr="00796C32">
        <w:rPr>
          <w:rFonts w:ascii="Times New Roman" w:hAnsi="Times New Roman" w:cs="Times New Roman"/>
          <w:sz w:val="24"/>
          <w:szCs w:val="24"/>
        </w:rPr>
        <w:t xml:space="preserve"> </w:t>
      </w:r>
      <w:r w:rsidR="0030658A">
        <w:rPr>
          <w:rFonts w:ascii="Times New Roman" w:hAnsi="Times New Roman" w:cs="Times New Roman"/>
          <w:sz w:val="24"/>
          <w:szCs w:val="24"/>
        </w:rPr>
        <w:t>при</w:t>
      </w:r>
      <w:r w:rsidRPr="00796C32">
        <w:rPr>
          <w:rFonts w:ascii="Times New Roman" w:hAnsi="Times New Roman" w:cs="Times New Roman"/>
          <w:sz w:val="24"/>
          <w:szCs w:val="24"/>
        </w:rPr>
        <w:t>подняв к себе. Её длинные ноги обвились вокруг моей талии, и наши губы соединились, когда я захлопнул дверь и понёс её вверх по лестнице.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F94CC9">
        <w:rPr>
          <w:rFonts w:ascii="Times New Roman" w:hAnsi="Times New Roman" w:cs="Times New Roman"/>
          <w:sz w:val="24"/>
          <w:szCs w:val="24"/>
        </w:rPr>
        <w:t>С</w:t>
      </w:r>
      <w:r w:rsidRPr="00796C32">
        <w:rPr>
          <w:rFonts w:ascii="Times New Roman" w:hAnsi="Times New Roman" w:cs="Times New Roman"/>
          <w:sz w:val="24"/>
          <w:szCs w:val="24"/>
        </w:rPr>
        <w:t xml:space="preserve">потыкаясь, мы поднялись в её спальню, постанывая друг другу в рот, а затем я бросил её на кровать. Я усмехнулся, потому что мне потребовалась секунда, чтобы осмотреть её комнату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796C32">
        <w:rPr>
          <w:rFonts w:ascii="Times New Roman" w:hAnsi="Times New Roman" w:cs="Times New Roman"/>
          <w:sz w:val="24"/>
          <w:szCs w:val="24"/>
        </w:rPr>
        <w:t xml:space="preserve"> такая розовая и невинная, но очень её.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796C32">
        <w:rPr>
          <w:rFonts w:ascii="Times New Roman" w:hAnsi="Times New Roman" w:cs="Times New Roman"/>
          <w:sz w:val="24"/>
          <w:szCs w:val="24"/>
        </w:rPr>
        <w:t xml:space="preserve">езде развешанные </w:t>
      </w:r>
      <w:r>
        <w:rPr>
          <w:rFonts w:ascii="Times New Roman" w:hAnsi="Times New Roman" w:cs="Times New Roman"/>
          <w:sz w:val="24"/>
          <w:szCs w:val="24"/>
        </w:rPr>
        <w:t>ф</w:t>
      </w:r>
      <w:r w:rsidRPr="00796C32">
        <w:rPr>
          <w:rFonts w:ascii="Times New Roman" w:hAnsi="Times New Roman" w:cs="Times New Roman"/>
          <w:sz w:val="24"/>
          <w:szCs w:val="24"/>
        </w:rPr>
        <w:t>отографии из журналов</w:t>
      </w:r>
      <w:r>
        <w:rPr>
          <w:rFonts w:ascii="Times New Roman" w:hAnsi="Times New Roman" w:cs="Times New Roman"/>
          <w:sz w:val="24"/>
          <w:szCs w:val="24"/>
        </w:rPr>
        <w:t xml:space="preserve">, на которых </w:t>
      </w:r>
      <w:r w:rsidRPr="00796C32">
        <w:rPr>
          <w:rFonts w:ascii="Times New Roman" w:hAnsi="Times New Roman" w:cs="Times New Roman"/>
          <w:sz w:val="24"/>
          <w:szCs w:val="24"/>
        </w:rPr>
        <w:t>глупы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796C32">
        <w:rPr>
          <w:rFonts w:ascii="Times New Roman" w:hAnsi="Times New Roman" w:cs="Times New Roman"/>
          <w:sz w:val="24"/>
          <w:szCs w:val="24"/>
        </w:rPr>
        <w:t xml:space="preserve"> знаменитост</w:t>
      </w:r>
      <w:r>
        <w:rPr>
          <w:rFonts w:ascii="Times New Roman" w:hAnsi="Times New Roman" w:cs="Times New Roman"/>
          <w:sz w:val="24"/>
          <w:szCs w:val="24"/>
        </w:rPr>
        <w:t xml:space="preserve">и. А так же </w:t>
      </w:r>
      <w:r w:rsidRPr="00796C32">
        <w:rPr>
          <w:rFonts w:ascii="Times New Roman" w:hAnsi="Times New Roman" w:cs="Times New Roman"/>
          <w:sz w:val="24"/>
          <w:szCs w:val="24"/>
        </w:rPr>
        <w:t>гороскоп</w:t>
      </w:r>
      <w:r>
        <w:rPr>
          <w:rFonts w:ascii="Times New Roman" w:hAnsi="Times New Roman" w:cs="Times New Roman"/>
          <w:sz w:val="24"/>
          <w:szCs w:val="24"/>
        </w:rPr>
        <w:t>ы, п</w:t>
      </w:r>
      <w:r w:rsidRPr="00796C32">
        <w:rPr>
          <w:rFonts w:ascii="Times New Roman" w:hAnsi="Times New Roman" w:cs="Times New Roman"/>
          <w:sz w:val="24"/>
          <w:szCs w:val="24"/>
        </w:rPr>
        <w:t>лакаты групп, которые она любила и поддельная табличка с машинным номером, который читался как КАЛИ ДРМН.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>Я уже всё здесь</w:t>
      </w:r>
      <w:r w:rsidRPr="004B637D">
        <w:rPr>
          <w:rFonts w:ascii="Times New Roman" w:hAnsi="Times New Roman" w:cs="Times New Roman"/>
          <w:sz w:val="24"/>
          <w:szCs w:val="24"/>
        </w:rPr>
        <w:t xml:space="preserve"> </w:t>
      </w:r>
      <w:r w:rsidRPr="00796C32">
        <w:rPr>
          <w:rFonts w:ascii="Times New Roman" w:hAnsi="Times New Roman" w:cs="Times New Roman"/>
          <w:sz w:val="24"/>
          <w:szCs w:val="24"/>
        </w:rPr>
        <w:t>любил, ведь это было частью её мира, а она полностью моя.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proofErr w:type="spellStart"/>
      <w:r w:rsidRPr="00796C32">
        <w:rPr>
          <w:rFonts w:ascii="Times New Roman" w:hAnsi="Times New Roman" w:cs="Times New Roman"/>
          <w:sz w:val="24"/>
          <w:szCs w:val="24"/>
        </w:rPr>
        <w:t>Эверли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 xml:space="preserve"> дёрнула меня за рубашку, привлекая моё внимание, и я зарычал, вернув свой голодный взгляд обратно к ней. Она стояла коленя</w:t>
      </w:r>
      <w:r>
        <w:rPr>
          <w:rFonts w:ascii="Times New Roman" w:hAnsi="Times New Roman" w:cs="Times New Roman"/>
          <w:sz w:val="24"/>
          <w:szCs w:val="24"/>
        </w:rPr>
        <w:t>ми</w:t>
      </w:r>
      <w:r w:rsidRPr="00796C32">
        <w:rPr>
          <w:rFonts w:ascii="Times New Roman" w:hAnsi="Times New Roman" w:cs="Times New Roman"/>
          <w:sz w:val="24"/>
          <w:szCs w:val="24"/>
        </w:rPr>
        <w:t xml:space="preserve"> на кровати, её глаза были дикими, а нижняя губа </w:t>
      </w:r>
      <w:r>
        <w:rPr>
          <w:rFonts w:ascii="Times New Roman" w:hAnsi="Times New Roman" w:cs="Times New Roman"/>
          <w:sz w:val="24"/>
          <w:szCs w:val="24"/>
        </w:rPr>
        <w:t>зажата</w:t>
      </w:r>
      <w:r w:rsidRPr="00796C32">
        <w:rPr>
          <w:rFonts w:ascii="Times New Roman" w:hAnsi="Times New Roman" w:cs="Times New Roman"/>
          <w:sz w:val="24"/>
          <w:szCs w:val="24"/>
        </w:rPr>
        <w:t xml:space="preserve"> между зубами, </w:t>
      </w:r>
      <w:proofErr w:type="spellStart"/>
      <w:r w:rsidR="004043B1" w:rsidRPr="00796C32">
        <w:rPr>
          <w:rFonts w:ascii="Times New Roman" w:hAnsi="Times New Roman" w:cs="Times New Roman"/>
          <w:sz w:val="24"/>
          <w:szCs w:val="24"/>
        </w:rPr>
        <w:t>Эверли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 xml:space="preserve"> потянула за пуговицы моей рубашки. В основном,  я уже оторвал их ранее, поэтому позволил ей снять её с меня и пройтись пальцами по моим мышцам.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>Её рубашка была следующей, и на этот раз, как бы это н</w:t>
      </w:r>
      <w:r w:rsidR="004043B1">
        <w:rPr>
          <w:rFonts w:ascii="Times New Roman" w:hAnsi="Times New Roman" w:cs="Times New Roman"/>
          <w:sz w:val="24"/>
          <w:szCs w:val="24"/>
        </w:rPr>
        <w:t>и</w:t>
      </w:r>
      <w:r w:rsidRPr="00796C32">
        <w:rPr>
          <w:rFonts w:ascii="Times New Roman" w:hAnsi="Times New Roman" w:cs="Times New Roman"/>
          <w:sz w:val="24"/>
          <w:szCs w:val="24"/>
        </w:rPr>
        <w:t xml:space="preserve"> было круто взять мою великолепную школьницу в её клетчатой юбке, я сорвал её. </w:t>
      </w:r>
      <w:r w:rsidR="004043B1">
        <w:rPr>
          <w:rFonts w:ascii="Times New Roman" w:hAnsi="Times New Roman" w:cs="Times New Roman"/>
          <w:sz w:val="24"/>
          <w:szCs w:val="24"/>
        </w:rPr>
        <w:t>С</w:t>
      </w:r>
      <w:r w:rsidRPr="00796C32">
        <w:rPr>
          <w:rFonts w:ascii="Times New Roman" w:hAnsi="Times New Roman" w:cs="Times New Roman"/>
          <w:sz w:val="24"/>
          <w:szCs w:val="24"/>
        </w:rPr>
        <w:t xml:space="preserve">нял </w:t>
      </w:r>
      <w:r w:rsidR="004043B1">
        <w:rPr>
          <w:rFonts w:ascii="Times New Roman" w:hAnsi="Times New Roman" w:cs="Times New Roman"/>
          <w:sz w:val="24"/>
          <w:szCs w:val="24"/>
        </w:rPr>
        <w:t>брюки</w:t>
      </w:r>
      <w:r w:rsidRPr="00796C32">
        <w:rPr>
          <w:rFonts w:ascii="Times New Roman" w:hAnsi="Times New Roman" w:cs="Times New Roman"/>
          <w:sz w:val="24"/>
          <w:szCs w:val="24"/>
        </w:rPr>
        <w:t xml:space="preserve"> и повалил </w:t>
      </w:r>
      <w:proofErr w:type="spellStart"/>
      <w:r w:rsidRPr="00796C32">
        <w:rPr>
          <w:rFonts w:ascii="Times New Roman" w:hAnsi="Times New Roman" w:cs="Times New Roman"/>
          <w:sz w:val="24"/>
          <w:szCs w:val="24"/>
        </w:rPr>
        <w:t>Эверли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 xml:space="preserve"> на спину, а она за</w:t>
      </w:r>
      <w:r w:rsidR="004043B1">
        <w:rPr>
          <w:rFonts w:ascii="Times New Roman" w:hAnsi="Times New Roman" w:cs="Times New Roman"/>
          <w:sz w:val="24"/>
          <w:szCs w:val="24"/>
        </w:rPr>
        <w:t>хнык</w:t>
      </w:r>
      <w:r w:rsidRPr="00796C32">
        <w:rPr>
          <w:rFonts w:ascii="Times New Roman" w:hAnsi="Times New Roman" w:cs="Times New Roman"/>
          <w:sz w:val="24"/>
          <w:szCs w:val="24"/>
        </w:rPr>
        <w:t xml:space="preserve">ала от восторга. Я пополз за ней, положив руки по обе стороны от её тела. </w:t>
      </w:r>
      <w:r w:rsidR="004043B1">
        <w:rPr>
          <w:rFonts w:ascii="Times New Roman" w:hAnsi="Times New Roman" w:cs="Times New Roman"/>
          <w:sz w:val="24"/>
          <w:szCs w:val="24"/>
        </w:rPr>
        <w:t>К</w:t>
      </w:r>
      <w:r w:rsidRPr="00796C32">
        <w:rPr>
          <w:rFonts w:ascii="Times New Roman" w:hAnsi="Times New Roman" w:cs="Times New Roman"/>
          <w:sz w:val="24"/>
          <w:szCs w:val="24"/>
        </w:rPr>
        <w:t xml:space="preserve">репко схватил её за бедра и широко развёл их для своего голодного взгляда. Трахать её киску было так чертовски соблазнительно </w:t>
      </w:r>
      <w:r w:rsidR="004043B1">
        <w:rPr>
          <w:rFonts w:ascii="Times New Roman" w:hAnsi="Times New Roman" w:cs="Times New Roman"/>
          <w:sz w:val="24"/>
          <w:szCs w:val="24"/>
        </w:rPr>
        <w:t>–</w:t>
      </w:r>
      <w:r w:rsidRPr="00796C32">
        <w:rPr>
          <w:rFonts w:ascii="Times New Roman" w:hAnsi="Times New Roman" w:cs="Times New Roman"/>
          <w:sz w:val="24"/>
          <w:szCs w:val="24"/>
        </w:rPr>
        <w:t xml:space="preserve"> настолько она была скользкой, мокрой  и блестящей от наших предыдущих раз.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>Я раздви</w:t>
      </w:r>
      <w:r w:rsidR="004043B1">
        <w:rPr>
          <w:rFonts w:ascii="Times New Roman" w:hAnsi="Times New Roman" w:cs="Times New Roman"/>
          <w:sz w:val="24"/>
          <w:szCs w:val="24"/>
        </w:rPr>
        <w:t>нул</w:t>
      </w:r>
      <w:r w:rsidRPr="00796C32">
        <w:rPr>
          <w:rFonts w:ascii="Times New Roman" w:hAnsi="Times New Roman" w:cs="Times New Roman"/>
          <w:sz w:val="24"/>
          <w:szCs w:val="24"/>
        </w:rPr>
        <w:t xml:space="preserve"> её ноги шире, и  устроился между них. </w:t>
      </w:r>
      <w:proofErr w:type="spellStart"/>
      <w:r w:rsidRPr="00796C32">
        <w:rPr>
          <w:rFonts w:ascii="Times New Roman" w:hAnsi="Times New Roman" w:cs="Times New Roman"/>
          <w:sz w:val="24"/>
          <w:szCs w:val="24"/>
        </w:rPr>
        <w:t>Эверли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 xml:space="preserve"> громко застонала, а мой язык ворвался в её киску, пока пальцы держали губки широко открытыми. Я глубоко толкнул язык, поддразнив её маленькую киску и заставив её рыдать, пока я вылизывал путь от входа до клитора. Я крепко обернул свои губы вокруг её маленького бугорка  и нежно засосал его, покручивая вокруг языком. Я застонал в её киску, мой член пульсировал и изливался </w:t>
      </w:r>
      <w:proofErr w:type="spellStart"/>
      <w:r w:rsidRPr="00796C32">
        <w:rPr>
          <w:rFonts w:ascii="Times New Roman" w:hAnsi="Times New Roman" w:cs="Times New Roman"/>
          <w:sz w:val="24"/>
          <w:szCs w:val="24"/>
        </w:rPr>
        <w:t>предэякулятом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 xml:space="preserve"> прямо на её мягкую розовую кожу. Я лизнул её сильнее и начал быстрее работать языком, пока бедра </w:t>
      </w:r>
      <w:proofErr w:type="spellStart"/>
      <w:r w:rsidR="004043B1" w:rsidRPr="00796C32">
        <w:rPr>
          <w:rFonts w:ascii="Times New Roman" w:hAnsi="Times New Roman" w:cs="Times New Roman"/>
          <w:sz w:val="24"/>
          <w:szCs w:val="24"/>
        </w:rPr>
        <w:t>Эверли</w:t>
      </w:r>
      <w:proofErr w:type="spellEnd"/>
      <w:r w:rsidR="004043B1" w:rsidRPr="00796C32">
        <w:rPr>
          <w:rFonts w:ascii="Times New Roman" w:hAnsi="Times New Roman" w:cs="Times New Roman"/>
          <w:sz w:val="24"/>
          <w:szCs w:val="24"/>
        </w:rPr>
        <w:t xml:space="preserve"> </w:t>
      </w:r>
      <w:r w:rsidRPr="00796C32">
        <w:rPr>
          <w:rFonts w:ascii="Times New Roman" w:hAnsi="Times New Roman" w:cs="Times New Roman"/>
          <w:sz w:val="24"/>
          <w:szCs w:val="24"/>
        </w:rPr>
        <w:t>были широко расставлены на кровати, а руки запутаны в моих волосах.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lastRenderedPageBreak/>
        <w:t>Я держал рот на её клиторе, пока одной рукой скользнул вниз и с</w:t>
      </w:r>
      <w:r>
        <w:rPr>
          <w:rFonts w:ascii="Times New Roman" w:hAnsi="Times New Roman" w:cs="Times New Roman"/>
          <w:sz w:val="24"/>
          <w:szCs w:val="24"/>
        </w:rPr>
        <w:t>ж</w:t>
      </w:r>
      <w:r w:rsidRPr="00796C32">
        <w:rPr>
          <w:rFonts w:ascii="Times New Roman" w:hAnsi="Times New Roman" w:cs="Times New Roman"/>
          <w:sz w:val="24"/>
          <w:szCs w:val="24"/>
        </w:rPr>
        <w:t xml:space="preserve">ал её задницу. </w:t>
      </w:r>
      <w:r w:rsidR="004043B1">
        <w:rPr>
          <w:rFonts w:ascii="Times New Roman" w:hAnsi="Times New Roman" w:cs="Times New Roman"/>
          <w:sz w:val="24"/>
          <w:szCs w:val="24"/>
        </w:rPr>
        <w:t>О</w:t>
      </w:r>
      <w:r w:rsidRPr="00796C32">
        <w:rPr>
          <w:rFonts w:ascii="Times New Roman" w:hAnsi="Times New Roman" w:cs="Times New Roman"/>
          <w:sz w:val="24"/>
          <w:szCs w:val="24"/>
        </w:rPr>
        <w:t xml:space="preserve">пустил один палец ниже, просто решив подразнить её тугой манящий маленький анус,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796C32">
        <w:rPr>
          <w:rFonts w:ascii="Times New Roman" w:hAnsi="Times New Roman" w:cs="Times New Roman"/>
          <w:sz w:val="24"/>
          <w:szCs w:val="24"/>
        </w:rPr>
        <w:t xml:space="preserve"> она ахнула от удовольствия.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Ох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96C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бл</w:t>
      </w:r>
      <w:proofErr w:type="spellEnd"/>
      <w:r>
        <w:rPr>
          <w:rFonts w:ascii="Times New Roman" w:hAnsi="Times New Roman" w:cs="Times New Roman"/>
          <w:sz w:val="24"/>
          <w:szCs w:val="24"/>
        </w:rPr>
        <w:t>*</w:t>
      </w:r>
      <w:proofErr w:type="spellStart"/>
      <w:r>
        <w:rPr>
          <w:rFonts w:ascii="Times New Roman" w:hAnsi="Times New Roman" w:cs="Times New Roman"/>
          <w:sz w:val="24"/>
          <w:szCs w:val="24"/>
        </w:rPr>
        <w:t>дь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96C32">
        <w:rPr>
          <w:rFonts w:ascii="Times New Roman" w:hAnsi="Times New Roman" w:cs="Times New Roman"/>
          <w:sz w:val="24"/>
          <w:szCs w:val="24"/>
        </w:rPr>
        <w:t>Ченнинг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>!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>Не сегодня, но скоро я заполучу каждую её часть. Это не из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796C32">
        <w:rPr>
          <w:rFonts w:ascii="Times New Roman" w:hAnsi="Times New Roman" w:cs="Times New Roman"/>
          <w:sz w:val="24"/>
          <w:szCs w:val="24"/>
        </w:rPr>
        <w:t xml:space="preserve">за чистой похоти или ещё чего, хотя и знал, что </w:t>
      </w:r>
      <w:proofErr w:type="spellStart"/>
      <w:r w:rsidRPr="00796C32">
        <w:rPr>
          <w:rFonts w:ascii="Times New Roman" w:hAnsi="Times New Roman" w:cs="Times New Roman"/>
          <w:sz w:val="24"/>
          <w:szCs w:val="24"/>
        </w:rPr>
        <w:t>Эверли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 xml:space="preserve"> любила, когда я доминировал над ней. </w:t>
      </w:r>
      <w:r w:rsidR="004043B1">
        <w:rPr>
          <w:rFonts w:ascii="Times New Roman" w:hAnsi="Times New Roman" w:cs="Times New Roman"/>
          <w:sz w:val="24"/>
          <w:szCs w:val="24"/>
        </w:rPr>
        <w:t>Просто я</w:t>
      </w:r>
      <w:r w:rsidRPr="00796C32">
        <w:rPr>
          <w:rFonts w:ascii="Times New Roman" w:hAnsi="Times New Roman" w:cs="Times New Roman"/>
          <w:sz w:val="24"/>
          <w:szCs w:val="24"/>
        </w:rPr>
        <w:t xml:space="preserve"> хотел каждую часть её, потому что она уже проникла в каждую часть меня. </w:t>
      </w:r>
      <w:proofErr w:type="spellStart"/>
      <w:r w:rsidR="004043B1" w:rsidRPr="00796C32">
        <w:rPr>
          <w:rFonts w:ascii="Times New Roman" w:hAnsi="Times New Roman" w:cs="Times New Roman"/>
          <w:sz w:val="24"/>
          <w:szCs w:val="24"/>
        </w:rPr>
        <w:t>Эверли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 xml:space="preserve"> плотно укоренилась в моём сердце и оплела каждую частицу моей души, как никто и никогда в моей жизни. Она была семьёй, которой у меня никогда не было, и я знал: чтобы удержать её, пойду на всё. 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 xml:space="preserve">Мой язык закружил быстрее, я стонал и рычал в её плоть, пока дразнил попку и вылизывал киску. Её бедра подпрыгивали на постели, когда </w:t>
      </w:r>
      <w:proofErr w:type="spellStart"/>
      <w:r w:rsidRPr="00796C32">
        <w:rPr>
          <w:rFonts w:ascii="Times New Roman" w:hAnsi="Times New Roman" w:cs="Times New Roman"/>
          <w:sz w:val="24"/>
          <w:szCs w:val="24"/>
        </w:rPr>
        <w:t>Эверли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 xml:space="preserve"> трахала себя моим языком, а её стоны заполняли комнату. Я посасывал её клитор, и вдруг </w:t>
      </w:r>
      <w:proofErr w:type="spellStart"/>
      <w:r w:rsidRPr="00796C32">
        <w:rPr>
          <w:rFonts w:ascii="Times New Roman" w:hAnsi="Times New Roman" w:cs="Times New Roman"/>
          <w:sz w:val="24"/>
          <w:szCs w:val="24"/>
        </w:rPr>
        <w:t>Эверли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 xml:space="preserve"> кончила, как ракета.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>Она кричала, пока оргазм разгорался в её теле, всем телом выгибаясь на кровати, а руками сильно цепляясь за мои волосы. Я стонал, жадно слизывая её сладкие липкие соки, пока её сладость заливала мой язык и подбородок.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Бл</w:t>
      </w:r>
      <w:proofErr w:type="spellEnd"/>
      <w:r>
        <w:rPr>
          <w:rFonts w:ascii="Times New Roman" w:hAnsi="Times New Roman" w:cs="Times New Roman"/>
          <w:sz w:val="24"/>
          <w:szCs w:val="24"/>
        </w:rPr>
        <w:t>*</w:t>
      </w:r>
      <w:proofErr w:type="spellStart"/>
      <w:r>
        <w:rPr>
          <w:rFonts w:ascii="Times New Roman" w:hAnsi="Times New Roman" w:cs="Times New Roman"/>
          <w:sz w:val="24"/>
          <w:szCs w:val="24"/>
        </w:rPr>
        <w:t>дь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 xml:space="preserve">, я мог бы делать это весь день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796C32">
        <w:rPr>
          <w:rFonts w:ascii="Times New Roman" w:hAnsi="Times New Roman" w:cs="Times New Roman"/>
          <w:sz w:val="24"/>
          <w:szCs w:val="24"/>
        </w:rPr>
        <w:t xml:space="preserve"> просто слушать звуки удовольствия этой девушки и дегустировать её сладкую киску, когда она кончала бы снова и снова.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>Но наше время было на исходе.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>Скоро нам придется перейти к следующему шагу в этом плане. Скоро я узнаю, готова ли она к этому.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Знаешь, я мог бы делать это вечно,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зарычал я, целуя её бедра, пока она дрожала подо мной.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Думаешь, я могла бы убедить тебя прерваться, чтобы ты вначале трахнул меня? 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 xml:space="preserve">Посмеиваясь, я ухмыльнулся, когда передвинулся по её маленькому телу, плотнее прижимая нас друг к другу. Я любил эту шикарную маленькую дразнилку, и всё грязные слова, которые срывались с губ маленькой, милой </w:t>
      </w:r>
      <w:proofErr w:type="spellStart"/>
      <w:r w:rsidRPr="00796C32">
        <w:rPr>
          <w:rFonts w:ascii="Times New Roman" w:hAnsi="Times New Roman" w:cs="Times New Roman"/>
          <w:sz w:val="24"/>
          <w:szCs w:val="24"/>
        </w:rPr>
        <w:t>Эверли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 xml:space="preserve"> Прайс. Чёрт возьми, я мог слушать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96C32">
        <w:rPr>
          <w:rFonts w:ascii="Times New Roman" w:hAnsi="Times New Roman" w:cs="Times New Roman"/>
          <w:sz w:val="24"/>
          <w:szCs w:val="24"/>
        </w:rPr>
        <w:t xml:space="preserve"> как её голос шепчет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796C32">
        <w:rPr>
          <w:rFonts w:ascii="Times New Roman" w:hAnsi="Times New Roman" w:cs="Times New Roman"/>
          <w:sz w:val="24"/>
          <w:szCs w:val="24"/>
        </w:rPr>
        <w:t>трахни меня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796C32">
        <w:rPr>
          <w:rFonts w:ascii="Times New Roman" w:hAnsi="Times New Roman" w:cs="Times New Roman"/>
          <w:sz w:val="24"/>
          <w:szCs w:val="24"/>
        </w:rPr>
        <w:t xml:space="preserve"> мне на ухо на повторе всю свою жизнь и быть самым счастливым мужчиной.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>Я переместился между её ног, пристроив мой толстый член напротив её гладкого, тугого входа.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О, да,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всхлипнула она, приподняв бедра, чтобы попытаться втянуть меня внутрь. Секунду я дразнил её, потираясь головкой о её скользкий клитор, отчего она ахала. А затем толкнулся внутрь, и мы оба застонали.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>Я толкался в одном ритме, заставив её закричать, когда мой большой член наполнил её тугую киску до краёв. Я вышел, но только для того, чтобы вставить его обратно, урча от ощущения того, как её симпатичная киска крепко сжимает меня, массируя каждый сантиметр.</w:t>
      </w:r>
    </w:p>
    <w:p w:rsidR="006A799B" w:rsidRPr="00796C32" w:rsidRDefault="004043B1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Взяв </w:t>
      </w:r>
      <w:proofErr w:type="spellStart"/>
      <w:r w:rsidRPr="00796C32">
        <w:rPr>
          <w:rFonts w:ascii="Times New Roman" w:hAnsi="Times New Roman" w:cs="Times New Roman"/>
          <w:sz w:val="24"/>
          <w:szCs w:val="24"/>
        </w:rPr>
        <w:t>Эверли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 руки, я</w:t>
      </w:r>
      <w:r w:rsidR="006A799B" w:rsidRPr="00796C32">
        <w:rPr>
          <w:rFonts w:ascii="Times New Roman" w:hAnsi="Times New Roman" w:cs="Times New Roman"/>
          <w:sz w:val="24"/>
          <w:szCs w:val="24"/>
        </w:rPr>
        <w:t xml:space="preserve"> прижал их над её головой, заставив ахнуть от удовольствия, а затем начал двигаться быстрее. Мои бедра врезались в её, каждый дюйм моего члена снова и снова обволакивала её бархатистая мягкая щель. Я чувствовал, как в моих яйцах закипала сперма, а кровь, горячая, словно огонь, неслась по венам. Я смотрел на девушку, в которую влюбился сразу же, как только увидел, и с тех пор я знал, что это по</w:t>
      </w:r>
      <w:r w:rsidR="006A799B">
        <w:rPr>
          <w:rFonts w:ascii="Times New Roman" w:hAnsi="Times New Roman" w:cs="Times New Roman"/>
          <w:sz w:val="24"/>
          <w:szCs w:val="24"/>
        </w:rPr>
        <w:t>-</w:t>
      </w:r>
      <w:r w:rsidR="006A799B" w:rsidRPr="00796C32">
        <w:rPr>
          <w:rFonts w:ascii="Times New Roman" w:hAnsi="Times New Roman" w:cs="Times New Roman"/>
          <w:sz w:val="24"/>
          <w:szCs w:val="24"/>
        </w:rPr>
        <w:t>настоящему.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>Я знал, что это не закончится никогда.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>Я впился губами в её</w:t>
      </w:r>
      <w:r w:rsidR="004043B1">
        <w:rPr>
          <w:rFonts w:ascii="Times New Roman" w:hAnsi="Times New Roman" w:cs="Times New Roman"/>
          <w:sz w:val="24"/>
          <w:szCs w:val="24"/>
        </w:rPr>
        <w:t xml:space="preserve"> рот</w:t>
      </w:r>
      <w:r w:rsidRPr="00796C32">
        <w:rPr>
          <w:rFonts w:ascii="Times New Roman" w:hAnsi="Times New Roman" w:cs="Times New Roman"/>
          <w:sz w:val="24"/>
          <w:szCs w:val="24"/>
        </w:rPr>
        <w:t>, жадно поцеловав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96C32">
        <w:rPr>
          <w:rFonts w:ascii="Times New Roman" w:hAnsi="Times New Roman" w:cs="Times New Roman"/>
          <w:sz w:val="24"/>
          <w:szCs w:val="24"/>
        </w:rPr>
        <w:t xml:space="preserve"> а потом, вдруг, перевернул нас. </w:t>
      </w:r>
      <w:proofErr w:type="spellStart"/>
      <w:r w:rsidRPr="00796C32">
        <w:rPr>
          <w:rFonts w:ascii="Times New Roman" w:hAnsi="Times New Roman" w:cs="Times New Roman"/>
          <w:sz w:val="24"/>
          <w:szCs w:val="24"/>
        </w:rPr>
        <w:t>Эверли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 xml:space="preserve"> ахнула, её руки скребли по моей груди, когда она оседлала мой член, </w:t>
      </w:r>
      <w:r w:rsidR="004043B1" w:rsidRPr="00796C32">
        <w:rPr>
          <w:rFonts w:ascii="Times New Roman" w:hAnsi="Times New Roman" w:cs="Times New Roman"/>
          <w:sz w:val="24"/>
          <w:szCs w:val="24"/>
        </w:rPr>
        <w:t>ра</w:t>
      </w:r>
      <w:r w:rsidR="004043B1">
        <w:rPr>
          <w:rFonts w:ascii="Times New Roman" w:hAnsi="Times New Roman" w:cs="Times New Roman"/>
          <w:sz w:val="24"/>
          <w:szCs w:val="24"/>
        </w:rPr>
        <w:t>сстав</w:t>
      </w:r>
      <w:r w:rsidR="004043B1" w:rsidRPr="00796C32">
        <w:rPr>
          <w:rFonts w:ascii="Times New Roman" w:hAnsi="Times New Roman" w:cs="Times New Roman"/>
          <w:sz w:val="24"/>
          <w:szCs w:val="24"/>
        </w:rPr>
        <w:t>ив</w:t>
      </w:r>
      <w:r w:rsidRPr="00796C32">
        <w:rPr>
          <w:rFonts w:ascii="Times New Roman" w:hAnsi="Times New Roman" w:cs="Times New Roman"/>
          <w:sz w:val="24"/>
          <w:szCs w:val="24"/>
        </w:rPr>
        <w:t xml:space="preserve"> ноги вокруг моих бёдер. 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Я хочу, чтобы ты объездила мой член, принцесса,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</w:t>
      </w:r>
      <w:r w:rsidR="00B67702">
        <w:rPr>
          <w:rFonts w:ascii="Times New Roman" w:hAnsi="Times New Roman" w:cs="Times New Roman"/>
          <w:sz w:val="24"/>
          <w:szCs w:val="24"/>
        </w:rPr>
        <w:t>сказа</w:t>
      </w:r>
      <w:r w:rsidRPr="00796C32">
        <w:rPr>
          <w:rFonts w:ascii="Times New Roman" w:hAnsi="Times New Roman" w:cs="Times New Roman"/>
          <w:sz w:val="24"/>
          <w:szCs w:val="24"/>
        </w:rPr>
        <w:t>л я, мои руки скользнули вверх по её бёдрам, мой член пульсировал, а грудь поднималась и опускалась в такт с  дыханием.</w:t>
      </w:r>
      <w:r w:rsidR="00B677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Я хочу почувствовать, как эта милая </w:t>
      </w:r>
      <w:r>
        <w:rPr>
          <w:rFonts w:ascii="Times New Roman" w:hAnsi="Times New Roman" w:cs="Times New Roman"/>
          <w:sz w:val="24"/>
          <w:szCs w:val="24"/>
        </w:rPr>
        <w:t xml:space="preserve">киска </w:t>
      </w:r>
      <w:r w:rsidRPr="00796C32">
        <w:rPr>
          <w:rFonts w:ascii="Times New Roman" w:hAnsi="Times New Roman" w:cs="Times New Roman"/>
          <w:sz w:val="24"/>
          <w:szCs w:val="24"/>
        </w:rPr>
        <w:t>скользит вверх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796C32">
        <w:rPr>
          <w:rFonts w:ascii="Times New Roman" w:hAnsi="Times New Roman" w:cs="Times New Roman"/>
          <w:sz w:val="24"/>
          <w:szCs w:val="24"/>
        </w:rPr>
        <w:t xml:space="preserve">вниз, заглатывая </w:t>
      </w:r>
      <w:r w:rsidRPr="00796C32">
        <w:rPr>
          <w:rFonts w:ascii="Times New Roman" w:hAnsi="Times New Roman" w:cs="Times New Roman"/>
          <w:sz w:val="24"/>
          <w:szCs w:val="24"/>
        </w:rPr>
        <w:lastRenderedPageBreak/>
        <w:t>каждый дюйм моего члена. Я хочу почувствовать, когда ты кончишь на моем толстом члене, и я хочу почувствовать, как твои соки покроют меня.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proofErr w:type="spellStart"/>
      <w:r w:rsidRPr="00796C32">
        <w:rPr>
          <w:rFonts w:ascii="Times New Roman" w:hAnsi="Times New Roman" w:cs="Times New Roman"/>
          <w:sz w:val="24"/>
          <w:szCs w:val="24"/>
        </w:rPr>
        <w:t>Эверли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 xml:space="preserve"> вскрикнула, ногтями царапая мою грудь, а затем начала скользить вверх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796C32">
        <w:rPr>
          <w:rFonts w:ascii="Times New Roman" w:hAnsi="Times New Roman" w:cs="Times New Roman"/>
          <w:sz w:val="24"/>
          <w:szCs w:val="24"/>
        </w:rPr>
        <w:t xml:space="preserve">вниз по моему члену. Её нетерпеливые, тугие губки скользили вверх по моему валу, а затем </w:t>
      </w:r>
      <w:proofErr w:type="spellStart"/>
      <w:r w:rsidRPr="00796C32">
        <w:rPr>
          <w:rFonts w:ascii="Times New Roman" w:hAnsi="Times New Roman" w:cs="Times New Roman"/>
          <w:sz w:val="24"/>
          <w:szCs w:val="24"/>
        </w:rPr>
        <w:t>Эверли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 xml:space="preserve"> резко опустилась вниз. Она громко за</w:t>
      </w:r>
      <w:r w:rsidR="00B67702">
        <w:rPr>
          <w:rFonts w:ascii="Times New Roman" w:hAnsi="Times New Roman" w:cs="Times New Roman"/>
          <w:sz w:val="24"/>
          <w:szCs w:val="24"/>
        </w:rPr>
        <w:t>ны</w:t>
      </w:r>
      <w:r w:rsidRPr="00796C32">
        <w:rPr>
          <w:rFonts w:ascii="Times New Roman" w:hAnsi="Times New Roman" w:cs="Times New Roman"/>
          <w:sz w:val="24"/>
          <w:szCs w:val="24"/>
        </w:rPr>
        <w:t>ла, когда приняла каждый дюйм, которым я хотел до краёв заполнить эту райскую киску. Медленно она поднялась обратно, но только для того, чтобы сделать тоже самое</w:t>
      </w:r>
      <w:r w:rsidR="00B67702">
        <w:rPr>
          <w:rFonts w:ascii="Times New Roman" w:hAnsi="Times New Roman" w:cs="Times New Roman"/>
          <w:sz w:val="24"/>
          <w:szCs w:val="24"/>
        </w:rPr>
        <w:t>,</w:t>
      </w:r>
      <w:r w:rsidRPr="00796C32">
        <w:rPr>
          <w:rFonts w:ascii="Times New Roman" w:hAnsi="Times New Roman" w:cs="Times New Roman"/>
          <w:sz w:val="24"/>
          <w:szCs w:val="24"/>
        </w:rPr>
        <w:t xml:space="preserve"> снова и снова.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Объезди мой член, принцесса,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я чувств</w:t>
      </w:r>
      <w:r w:rsidR="00B67702">
        <w:rPr>
          <w:rFonts w:ascii="Times New Roman" w:hAnsi="Times New Roman" w:cs="Times New Roman"/>
          <w:sz w:val="24"/>
          <w:szCs w:val="24"/>
        </w:rPr>
        <w:t>овал</w:t>
      </w:r>
      <w:r w:rsidRPr="00796C32">
        <w:rPr>
          <w:rFonts w:ascii="Times New Roman" w:hAnsi="Times New Roman" w:cs="Times New Roman"/>
          <w:sz w:val="24"/>
          <w:szCs w:val="24"/>
        </w:rPr>
        <w:t>, как перекатываются мои мышцы, и, ощуща</w:t>
      </w:r>
      <w:r w:rsidR="00B67702">
        <w:rPr>
          <w:rFonts w:ascii="Times New Roman" w:hAnsi="Times New Roman" w:cs="Times New Roman"/>
          <w:sz w:val="24"/>
          <w:szCs w:val="24"/>
        </w:rPr>
        <w:t>л</w:t>
      </w:r>
      <w:r w:rsidRPr="00796C32">
        <w:rPr>
          <w:rFonts w:ascii="Times New Roman" w:hAnsi="Times New Roman" w:cs="Times New Roman"/>
          <w:sz w:val="24"/>
          <w:szCs w:val="24"/>
        </w:rPr>
        <w:t xml:space="preserve">, как её влагалище медленно выдаивает мою сперму.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Скачи на этом члене, как хорошая девочка.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proofErr w:type="spellStart"/>
      <w:r w:rsidRPr="00796C32">
        <w:rPr>
          <w:rFonts w:ascii="Times New Roman" w:hAnsi="Times New Roman" w:cs="Times New Roman"/>
          <w:sz w:val="24"/>
          <w:szCs w:val="24"/>
        </w:rPr>
        <w:t>Эверли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 xml:space="preserve"> всхлипнула, скользнув вверх, а затем опусти</w:t>
      </w:r>
      <w:r w:rsidR="00B67702">
        <w:rPr>
          <w:rFonts w:ascii="Times New Roman" w:hAnsi="Times New Roman" w:cs="Times New Roman"/>
          <w:sz w:val="24"/>
          <w:szCs w:val="24"/>
        </w:rPr>
        <w:t>ла</w:t>
      </w:r>
      <w:r w:rsidRPr="00796C32">
        <w:rPr>
          <w:rFonts w:ascii="Times New Roman" w:hAnsi="Times New Roman" w:cs="Times New Roman"/>
          <w:sz w:val="24"/>
          <w:szCs w:val="24"/>
        </w:rPr>
        <w:t>сь обратно вниз. Медленно она начала двигаться быстрее, теперь по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796C32">
        <w:rPr>
          <w:rFonts w:ascii="Times New Roman" w:hAnsi="Times New Roman" w:cs="Times New Roman"/>
          <w:sz w:val="24"/>
          <w:szCs w:val="24"/>
        </w:rPr>
        <w:t>настоящему объезжая мой член. Она откинула волосы назад, её соски были  жёсткими и возбужденными, а по её телу расползался румянец, пока она прыгала на мне. Её сладкий зад раскачивался напротив меня каждый раз, когда она вбирала меня глубоко внутрь. Я чувствовал  стеночки её киски, которые крепко сжимали меня, и её возбуждение, которое словно м</w:t>
      </w:r>
      <w:r w:rsidR="00B67702">
        <w:rPr>
          <w:rFonts w:ascii="Times New Roman" w:hAnsi="Times New Roman" w:cs="Times New Roman"/>
          <w:sz w:val="24"/>
          <w:szCs w:val="24"/>
        </w:rPr>
        <w:t>ё</w:t>
      </w:r>
      <w:r w:rsidRPr="00796C32">
        <w:rPr>
          <w:rFonts w:ascii="Times New Roman" w:hAnsi="Times New Roman" w:cs="Times New Roman"/>
          <w:sz w:val="24"/>
          <w:szCs w:val="24"/>
        </w:rPr>
        <w:t>д стекало по моим яйцам.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>Я приподнялся, одной рукой схватив за задницу, а другой ухватив за подбородок. Я яростно поцеловал её, почувствовав, что она все жестче раскачивалась на мне, вбирая мой член глубоко в себя, принимая все больше меня. Её руки обвили мою шею, и тело слегка прижалось ко мне, а затем она отстранилась, скользя своей маленькой киской вверх и вниз по моему большому, пульсирующему, вздутому члену.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6C32">
        <w:rPr>
          <w:rFonts w:ascii="Times New Roman" w:hAnsi="Times New Roman" w:cs="Times New Roman"/>
          <w:sz w:val="24"/>
          <w:szCs w:val="24"/>
        </w:rPr>
        <w:t>Ченнинг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>, я собираюсь кончить,</w:t>
      </w:r>
      <w:r>
        <w:rPr>
          <w:rFonts w:ascii="Times New Roman" w:hAnsi="Times New Roman" w:cs="Times New Roman"/>
          <w:sz w:val="24"/>
          <w:szCs w:val="24"/>
        </w:rPr>
        <w:t xml:space="preserve"> 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всхлипнула она, сильнее целуя меня, и начала скакать на мне ещё быстрее. Эти мягкие, хныкающие стоны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796C32">
        <w:rPr>
          <w:rFonts w:ascii="Times New Roman" w:hAnsi="Times New Roman" w:cs="Times New Roman"/>
          <w:sz w:val="24"/>
          <w:szCs w:val="24"/>
        </w:rPr>
        <w:t xml:space="preserve"> что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796C32">
        <w:rPr>
          <w:rFonts w:ascii="Times New Roman" w:hAnsi="Times New Roman" w:cs="Times New Roman"/>
          <w:sz w:val="24"/>
          <w:szCs w:val="24"/>
        </w:rPr>
        <w:t xml:space="preserve">то среднее между милыми и сексуальными как черт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796C32">
        <w:rPr>
          <w:rFonts w:ascii="Times New Roman" w:hAnsi="Times New Roman" w:cs="Times New Roman"/>
          <w:sz w:val="24"/>
          <w:szCs w:val="24"/>
        </w:rPr>
        <w:t xml:space="preserve"> наполнили комнату и мои уши, от этого звука мой член стал ещё тверже, поэтому я схватил её </w:t>
      </w:r>
      <w:proofErr w:type="gramStart"/>
      <w:r w:rsidRPr="00796C32">
        <w:rPr>
          <w:rFonts w:ascii="Times New Roman" w:hAnsi="Times New Roman" w:cs="Times New Roman"/>
          <w:sz w:val="24"/>
          <w:szCs w:val="24"/>
        </w:rPr>
        <w:t>за бедра</w:t>
      </w:r>
      <w:proofErr w:type="gramEnd"/>
      <w:r w:rsidRPr="00796C32">
        <w:rPr>
          <w:rFonts w:ascii="Times New Roman" w:hAnsi="Times New Roman" w:cs="Times New Roman"/>
          <w:sz w:val="24"/>
          <w:szCs w:val="24"/>
        </w:rPr>
        <w:t xml:space="preserve"> и начал трахать в обратную.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>Наши тела соединялись снова и снова, её киска так крепко прижимала меня, выдаивая сперму при каждом движении, что вскоре я понял, что готов последовать за ней и упасть через край.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6C32">
        <w:rPr>
          <w:rFonts w:ascii="Times New Roman" w:hAnsi="Times New Roman" w:cs="Times New Roman"/>
          <w:sz w:val="24"/>
          <w:szCs w:val="24"/>
        </w:rPr>
        <w:t>Ченнинг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>! О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96C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бл</w:t>
      </w:r>
      <w:proofErr w:type="spellEnd"/>
      <w:r>
        <w:rPr>
          <w:rFonts w:ascii="Times New Roman" w:hAnsi="Times New Roman" w:cs="Times New Roman"/>
          <w:sz w:val="24"/>
          <w:szCs w:val="24"/>
        </w:rPr>
        <w:t>*</w:t>
      </w:r>
      <w:proofErr w:type="spellStart"/>
      <w:r>
        <w:rPr>
          <w:rFonts w:ascii="Times New Roman" w:hAnsi="Times New Roman" w:cs="Times New Roman"/>
          <w:sz w:val="24"/>
          <w:szCs w:val="24"/>
        </w:rPr>
        <w:t>дь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96C32">
        <w:rPr>
          <w:rFonts w:ascii="Times New Roman" w:hAnsi="Times New Roman" w:cs="Times New Roman"/>
          <w:sz w:val="24"/>
          <w:szCs w:val="24"/>
        </w:rPr>
        <w:t>Ченнинг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>!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Кончи для меня, принцесса,</w:t>
      </w:r>
      <w:r>
        <w:rPr>
          <w:rFonts w:ascii="Times New Roman" w:hAnsi="Times New Roman" w:cs="Times New Roman"/>
          <w:sz w:val="24"/>
          <w:szCs w:val="24"/>
        </w:rPr>
        <w:t xml:space="preserve"> 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зарычал я в её губы, мои мускулы напряглись, и я крепко прижал </w:t>
      </w:r>
      <w:r>
        <w:rPr>
          <w:rFonts w:ascii="Times New Roman" w:hAnsi="Times New Roman" w:cs="Times New Roman"/>
          <w:sz w:val="24"/>
          <w:szCs w:val="24"/>
        </w:rPr>
        <w:t>её</w:t>
      </w:r>
      <w:r w:rsidRPr="00796C32">
        <w:rPr>
          <w:rFonts w:ascii="Times New Roman" w:hAnsi="Times New Roman" w:cs="Times New Roman"/>
          <w:sz w:val="24"/>
          <w:szCs w:val="24"/>
        </w:rPr>
        <w:t xml:space="preserve"> к себе. Я чувствовал, что мои шары подтянулись, а член ещё сильнее отек внутри неё.</w:t>
      </w:r>
      <w:r>
        <w:rPr>
          <w:rFonts w:ascii="Times New Roman" w:hAnsi="Times New Roman" w:cs="Times New Roman"/>
          <w:sz w:val="24"/>
          <w:szCs w:val="24"/>
        </w:rPr>
        <w:t xml:space="preserve"> 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Кончи для меня прямо сейчас и прими каждую каплю моей спермы.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 xml:space="preserve">Слава Богу, дом был пуст, потому что </w:t>
      </w:r>
      <w:proofErr w:type="spellStart"/>
      <w:r w:rsidRPr="00796C32">
        <w:rPr>
          <w:rFonts w:ascii="Times New Roman" w:hAnsi="Times New Roman" w:cs="Times New Roman"/>
          <w:sz w:val="24"/>
          <w:szCs w:val="24"/>
        </w:rPr>
        <w:t>Эверли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 xml:space="preserve"> кричала, словно </w:t>
      </w:r>
      <w:proofErr w:type="spellStart"/>
      <w:r w:rsidRPr="00796C32">
        <w:rPr>
          <w:rFonts w:ascii="Times New Roman" w:hAnsi="Times New Roman" w:cs="Times New Roman"/>
          <w:sz w:val="24"/>
          <w:szCs w:val="24"/>
        </w:rPr>
        <w:t>банши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>, когда кончала. Её стеночки сократились вокруг меня, массируя каждый дюйм моего члена. И 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96C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бл</w:t>
      </w:r>
      <w:proofErr w:type="spellEnd"/>
      <w:r>
        <w:rPr>
          <w:rFonts w:ascii="Times New Roman" w:hAnsi="Times New Roman" w:cs="Times New Roman"/>
          <w:sz w:val="24"/>
          <w:szCs w:val="24"/>
        </w:rPr>
        <w:t>*</w:t>
      </w:r>
      <w:proofErr w:type="spellStart"/>
      <w:r>
        <w:rPr>
          <w:rFonts w:ascii="Times New Roman" w:hAnsi="Times New Roman" w:cs="Times New Roman"/>
          <w:sz w:val="24"/>
          <w:szCs w:val="24"/>
        </w:rPr>
        <w:t>дь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796C32">
        <w:rPr>
          <w:rFonts w:ascii="Times New Roman" w:hAnsi="Times New Roman" w:cs="Times New Roman"/>
          <w:sz w:val="24"/>
          <w:szCs w:val="24"/>
        </w:rPr>
        <w:t xml:space="preserve"> потерялся.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>Я зарычал в её шею, плотно обернув руки вокруг её тела, а затем загнал член глубоко внутрь и просто отпустил себя. Она за</w:t>
      </w:r>
      <w:r w:rsidR="00B67702">
        <w:rPr>
          <w:rFonts w:ascii="Times New Roman" w:hAnsi="Times New Roman" w:cs="Times New Roman"/>
          <w:sz w:val="24"/>
          <w:szCs w:val="24"/>
        </w:rPr>
        <w:t>шлась в крике</w:t>
      </w:r>
      <w:r w:rsidRPr="00796C32">
        <w:rPr>
          <w:rFonts w:ascii="Times New Roman" w:hAnsi="Times New Roman" w:cs="Times New Roman"/>
          <w:sz w:val="24"/>
          <w:szCs w:val="24"/>
        </w:rPr>
        <w:t>, когда моя сперма выстрелила где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796C32">
        <w:rPr>
          <w:rFonts w:ascii="Times New Roman" w:hAnsi="Times New Roman" w:cs="Times New Roman"/>
          <w:sz w:val="24"/>
          <w:szCs w:val="24"/>
        </w:rPr>
        <w:t xml:space="preserve">то глубоко внутри неё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796C32">
        <w:rPr>
          <w:rFonts w:ascii="Times New Roman" w:hAnsi="Times New Roman" w:cs="Times New Roman"/>
          <w:sz w:val="24"/>
          <w:szCs w:val="24"/>
        </w:rPr>
        <w:t xml:space="preserve"> толстые струи моего липкого семени покрыли её стеночки и незащищенную матку. Мои яйца отдавали каждую каплю, пока я был внутри её тугой сладкой киски. Хрипя и задыхаясь, </w:t>
      </w:r>
      <w:proofErr w:type="spellStart"/>
      <w:r w:rsidRPr="00796C32">
        <w:rPr>
          <w:rFonts w:ascii="Times New Roman" w:hAnsi="Times New Roman" w:cs="Times New Roman"/>
          <w:sz w:val="24"/>
          <w:szCs w:val="24"/>
        </w:rPr>
        <w:t>Эверли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 xml:space="preserve"> вздрогнула, когда мы, наконец, решили немного остановиться.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</w:p>
    <w:p w:rsidR="006A799B" w:rsidRPr="00796C32" w:rsidRDefault="006A799B" w:rsidP="006A799B">
      <w:pPr>
        <w:spacing w:after="2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>***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 xml:space="preserve">Десять минут спустя, я точно знал, что без сомнения, был на небесах. Мы запутались в простынях </w:t>
      </w:r>
      <w:proofErr w:type="spellStart"/>
      <w:r w:rsidRPr="00796C32">
        <w:rPr>
          <w:rFonts w:ascii="Times New Roman" w:hAnsi="Times New Roman" w:cs="Times New Roman"/>
          <w:sz w:val="24"/>
          <w:szCs w:val="24"/>
        </w:rPr>
        <w:t>Эверли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 xml:space="preserve">, я лежал на спине, а она свернулась на мне, положив голову на </w:t>
      </w:r>
      <w:r w:rsidR="00B67702">
        <w:rPr>
          <w:rFonts w:ascii="Times New Roman" w:hAnsi="Times New Roman" w:cs="Times New Roman"/>
          <w:sz w:val="24"/>
          <w:szCs w:val="24"/>
        </w:rPr>
        <w:t xml:space="preserve">мою </w:t>
      </w:r>
      <w:r w:rsidRPr="00796C32">
        <w:rPr>
          <w:rFonts w:ascii="Times New Roman" w:hAnsi="Times New Roman" w:cs="Times New Roman"/>
          <w:sz w:val="24"/>
          <w:szCs w:val="24"/>
        </w:rPr>
        <w:t>грудь и  перекинув через меня ногу.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>Да, чертовски идеально.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Я не могу поверить, что ты копался в моей комнате и нашёл это письмо,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 хихикнула она, проведя пальчиком по моей груди.</w:t>
      </w:r>
    </w:p>
    <w:p w:rsidR="006A799B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Ох, я рылся в твоей комнате и в твоих трусиках, принцесса,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</w:t>
      </w:r>
      <w:r w:rsidR="00B67702">
        <w:rPr>
          <w:rFonts w:ascii="Times New Roman" w:hAnsi="Times New Roman" w:cs="Times New Roman"/>
          <w:sz w:val="24"/>
          <w:szCs w:val="24"/>
        </w:rPr>
        <w:t>ответи</w:t>
      </w:r>
      <w:r w:rsidRPr="00796C32">
        <w:rPr>
          <w:rFonts w:ascii="Times New Roman" w:hAnsi="Times New Roman" w:cs="Times New Roman"/>
          <w:sz w:val="24"/>
          <w:szCs w:val="24"/>
        </w:rPr>
        <w:t xml:space="preserve">л я. 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>Она засмеялась, уткнувшись в меня и поцеловав мою грудь.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Извращенец.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Сводный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796C32">
        <w:rPr>
          <w:rFonts w:ascii="Times New Roman" w:hAnsi="Times New Roman" w:cs="Times New Roman"/>
          <w:sz w:val="24"/>
          <w:szCs w:val="24"/>
        </w:rPr>
        <w:t>брат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796C32">
        <w:rPr>
          <w:rFonts w:ascii="Times New Roman" w:hAnsi="Times New Roman" w:cs="Times New Roman"/>
          <w:sz w:val="24"/>
          <w:szCs w:val="24"/>
        </w:rPr>
        <w:t>извращенец.</w:t>
      </w:r>
    </w:p>
    <w:p w:rsidR="006A799B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>Она пр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796C32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ну</w:t>
      </w:r>
      <w:r w:rsidRPr="00796C32">
        <w:rPr>
          <w:rFonts w:ascii="Times New Roman" w:hAnsi="Times New Roman" w:cs="Times New Roman"/>
          <w:sz w:val="24"/>
          <w:szCs w:val="24"/>
        </w:rPr>
        <w:t xml:space="preserve">ла через маску напускного шока, а затем покачала головой и ухмыльнулась. 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Ты ужасен.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А ты прекрасна.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proofErr w:type="spellStart"/>
      <w:r w:rsidRPr="00796C32">
        <w:rPr>
          <w:rFonts w:ascii="Times New Roman" w:hAnsi="Times New Roman" w:cs="Times New Roman"/>
          <w:sz w:val="24"/>
          <w:szCs w:val="24"/>
        </w:rPr>
        <w:t>Эверли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 xml:space="preserve"> улыбнулась и покраснела, зубами прикусив нижнюю губу.  Медленно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Pr="00796C32">
        <w:rPr>
          <w:rFonts w:ascii="Times New Roman" w:hAnsi="Times New Roman" w:cs="Times New Roman"/>
          <w:sz w:val="24"/>
          <w:szCs w:val="24"/>
        </w:rPr>
        <w:t xml:space="preserve"> нежно 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 w:rsidRPr="00796C32">
        <w:rPr>
          <w:rFonts w:ascii="Times New Roman" w:hAnsi="Times New Roman" w:cs="Times New Roman"/>
          <w:sz w:val="24"/>
          <w:szCs w:val="24"/>
        </w:rPr>
        <w:t xml:space="preserve">поцеловал </w:t>
      </w:r>
      <w:r>
        <w:rPr>
          <w:rFonts w:ascii="Times New Roman" w:hAnsi="Times New Roman" w:cs="Times New Roman"/>
          <w:sz w:val="24"/>
          <w:szCs w:val="24"/>
        </w:rPr>
        <w:t>её</w:t>
      </w:r>
      <w:r w:rsidRPr="00796C32">
        <w:rPr>
          <w:rFonts w:ascii="Times New Roman" w:hAnsi="Times New Roman" w:cs="Times New Roman"/>
          <w:sz w:val="24"/>
          <w:szCs w:val="24"/>
        </w:rPr>
        <w:t xml:space="preserve">, позволив нашим губам идеально слиться вместе. </w:t>
      </w:r>
      <w:r>
        <w:rPr>
          <w:rFonts w:ascii="Times New Roman" w:hAnsi="Times New Roman" w:cs="Times New Roman"/>
          <w:sz w:val="24"/>
          <w:szCs w:val="24"/>
        </w:rPr>
        <w:t>Затем</w:t>
      </w:r>
      <w:r w:rsidRPr="00796C32">
        <w:rPr>
          <w:rFonts w:ascii="Times New Roman" w:hAnsi="Times New Roman" w:cs="Times New Roman"/>
          <w:sz w:val="24"/>
          <w:szCs w:val="24"/>
        </w:rPr>
        <w:t xml:space="preserve"> отстранился, взглянул на время, и мой пульс ускорился.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>Пришло время. Сейчас или никогда. Время, чтобы сделать финальный прыжок. Я просто молился, чтобы она согласилась уехать со мной.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6C32">
        <w:rPr>
          <w:rFonts w:ascii="Times New Roman" w:hAnsi="Times New Roman" w:cs="Times New Roman"/>
          <w:sz w:val="24"/>
          <w:szCs w:val="24"/>
        </w:rPr>
        <w:t>Эверли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тихо </w:t>
      </w:r>
      <w:r>
        <w:rPr>
          <w:rFonts w:ascii="Times New Roman" w:hAnsi="Times New Roman" w:cs="Times New Roman"/>
          <w:sz w:val="24"/>
          <w:szCs w:val="24"/>
        </w:rPr>
        <w:t>позвал</w:t>
      </w:r>
      <w:r w:rsidRPr="00796C32">
        <w:rPr>
          <w:rFonts w:ascii="Times New Roman" w:hAnsi="Times New Roman" w:cs="Times New Roman"/>
          <w:sz w:val="24"/>
          <w:szCs w:val="24"/>
        </w:rPr>
        <w:t xml:space="preserve"> я, и её улыбка померкла, когда она увидела тревожное выражение на моём лице.</w:t>
      </w:r>
    </w:p>
    <w:p w:rsidR="006A799B" w:rsidRPr="005903FC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5903FC">
        <w:rPr>
          <w:rFonts w:ascii="Times New Roman" w:hAnsi="Times New Roman" w:cs="Times New Roman"/>
          <w:sz w:val="24"/>
          <w:szCs w:val="24"/>
        </w:rPr>
        <w:t>— Что такое?</w:t>
      </w:r>
    </w:p>
    <w:p w:rsidR="006A799B" w:rsidRPr="00796C32" w:rsidRDefault="00B67702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Это из-за письма...</w:t>
      </w:r>
      <w:r w:rsidR="006A799B" w:rsidRPr="005903FC">
        <w:rPr>
          <w:rFonts w:ascii="Times New Roman" w:hAnsi="Times New Roman" w:cs="Times New Roman"/>
          <w:sz w:val="24"/>
          <w:szCs w:val="24"/>
        </w:rPr>
        <w:t xml:space="preserve"> — она покраснела, но я покачал головой. — Ты открыл</w:t>
      </w:r>
      <w:r w:rsidR="001E0F96" w:rsidRPr="005903FC">
        <w:rPr>
          <w:rFonts w:ascii="Times New Roman" w:hAnsi="Times New Roman" w:cs="Times New Roman"/>
          <w:sz w:val="24"/>
          <w:szCs w:val="24"/>
        </w:rPr>
        <w:t>а</w:t>
      </w:r>
      <w:r w:rsidR="006A799B" w:rsidRPr="005903FC">
        <w:rPr>
          <w:rFonts w:ascii="Times New Roman" w:hAnsi="Times New Roman" w:cs="Times New Roman"/>
          <w:sz w:val="24"/>
          <w:szCs w:val="24"/>
        </w:rPr>
        <w:t xml:space="preserve"> мне свои секреты. Теперь, позволь и мне показать тебе свои.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>Она выгнула бровь, и когда я начал отстраняться, нахмурилась.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6C32">
        <w:rPr>
          <w:rFonts w:ascii="Times New Roman" w:hAnsi="Times New Roman" w:cs="Times New Roman"/>
          <w:sz w:val="24"/>
          <w:szCs w:val="24"/>
        </w:rPr>
        <w:t>Ченнинг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>, что...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Что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796C32">
        <w:rPr>
          <w:rFonts w:ascii="Times New Roman" w:hAnsi="Times New Roman" w:cs="Times New Roman"/>
          <w:sz w:val="24"/>
          <w:szCs w:val="24"/>
        </w:rPr>
        <w:t>нибудь держит тебя здесь? Я имею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6C32">
        <w:rPr>
          <w:rFonts w:ascii="Times New Roman" w:hAnsi="Times New Roman" w:cs="Times New Roman"/>
          <w:sz w:val="24"/>
          <w:szCs w:val="24"/>
        </w:rPr>
        <w:t>виду здесь, не только дом. В этой жизни.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>Она сжала губы, а затем сглотнула, прежде чем сделать маленький вдох.</w:t>
      </w:r>
    </w:p>
    <w:p w:rsidR="006A799B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Ты,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прошептала она. 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Услышав это</w:t>
      </w:r>
      <w:r w:rsidR="00B67702">
        <w:rPr>
          <w:rFonts w:ascii="Times New Roman" w:hAnsi="Times New Roman" w:cs="Times New Roman"/>
          <w:sz w:val="24"/>
          <w:szCs w:val="24"/>
        </w:rPr>
        <w:t>, моё сердце увеличилось в</w:t>
      </w:r>
      <w:r w:rsidRPr="00796C32">
        <w:rPr>
          <w:rFonts w:ascii="Times New Roman" w:hAnsi="Times New Roman" w:cs="Times New Roman"/>
          <w:sz w:val="24"/>
          <w:szCs w:val="24"/>
        </w:rPr>
        <w:t>трое.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Выкинь меня из этого уравнения.</w:t>
      </w:r>
    </w:p>
    <w:p w:rsidR="006A799B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 xml:space="preserve">Она сразу же покачала головой. 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Тогда нет.</w:t>
      </w:r>
    </w:p>
    <w:p w:rsidR="006A799B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>Мои глаза встретились с её.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Я знаю о Калифорнии.</w:t>
      </w:r>
    </w:p>
    <w:p w:rsidR="006A799B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>Её брови в</w:t>
      </w:r>
      <w:r w:rsidR="00B67702">
        <w:rPr>
          <w:rFonts w:ascii="Times New Roman" w:hAnsi="Times New Roman" w:cs="Times New Roman"/>
          <w:sz w:val="24"/>
          <w:szCs w:val="24"/>
        </w:rPr>
        <w:t>з</w:t>
      </w:r>
      <w:r w:rsidRPr="00796C32">
        <w:rPr>
          <w:rFonts w:ascii="Times New Roman" w:hAnsi="Times New Roman" w:cs="Times New Roman"/>
          <w:sz w:val="24"/>
          <w:szCs w:val="24"/>
        </w:rPr>
        <w:t xml:space="preserve">летели вверх, а челюсть отвисла. 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Подожди, что...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6C32">
        <w:rPr>
          <w:rFonts w:ascii="Times New Roman" w:hAnsi="Times New Roman" w:cs="Times New Roman"/>
          <w:sz w:val="24"/>
          <w:szCs w:val="24"/>
        </w:rPr>
        <w:t>как?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Конечно, я знаю, принцесса,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мягко сказал я.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Я не могу позволить тебе улететь, птичка.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Я... </w:t>
      </w:r>
      <w:proofErr w:type="spellStart"/>
      <w:r w:rsidRPr="00796C32">
        <w:rPr>
          <w:rFonts w:ascii="Times New Roman" w:hAnsi="Times New Roman" w:cs="Times New Roman"/>
          <w:sz w:val="24"/>
          <w:szCs w:val="24"/>
        </w:rPr>
        <w:t>Ченнинг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>, я не хочу расставаться. Я хочу сказать, что и здесь...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Что если мы поедем вместе?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 xml:space="preserve">В комнате были тихо, и </w:t>
      </w:r>
      <w:proofErr w:type="spellStart"/>
      <w:r w:rsidRPr="00796C32">
        <w:rPr>
          <w:rFonts w:ascii="Times New Roman" w:hAnsi="Times New Roman" w:cs="Times New Roman"/>
          <w:sz w:val="24"/>
          <w:szCs w:val="24"/>
        </w:rPr>
        <w:t>Эверли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 xml:space="preserve"> еле слышно ахнула.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В Калифорнию?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В Калифорнию.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6C32">
        <w:rPr>
          <w:rFonts w:ascii="Times New Roman" w:hAnsi="Times New Roman" w:cs="Times New Roman"/>
          <w:sz w:val="24"/>
          <w:szCs w:val="24"/>
        </w:rPr>
        <w:t>Ченнинг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>, но твоя работа здесь, и...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У меня есть новая работа, которая ждёт меня. Живая, новая фирма, и они ищут нового партнёра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96C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я</w:t>
      </w:r>
      <w:r w:rsidR="00B97667">
        <w:rPr>
          <w:rFonts w:ascii="Times New Roman" w:hAnsi="Times New Roman" w:cs="Times New Roman"/>
          <w:sz w:val="24"/>
          <w:szCs w:val="24"/>
        </w:rPr>
        <w:t xml:space="preserve"> покачал головой и</w:t>
      </w:r>
      <w:r w:rsidRPr="00796C32">
        <w:rPr>
          <w:rFonts w:ascii="Times New Roman" w:hAnsi="Times New Roman" w:cs="Times New Roman"/>
          <w:sz w:val="24"/>
          <w:szCs w:val="24"/>
        </w:rPr>
        <w:t xml:space="preserve"> </w:t>
      </w:r>
      <w:r w:rsidR="00B97667" w:rsidRPr="00796C32">
        <w:rPr>
          <w:rFonts w:ascii="Times New Roman" w:hAnsi="Times New Roman" w:cs="Times New Roman"/>
          <w:sz w:val="24"/>
          <w:szCs w:val="24"/>
        </w:rPr>
        <w:t>сузил</w:t>
      </w:r>
      <w:r w:rsidR="00B97667">
        <w:rPr>
          <w:rFonts w:ascii="Times New Roman" w:hAnsi="Times New Roman" w:cs="Times New Roman"/>
          <w:sz w:val="24"/>
          <w:szCs w:val="24"/>
        </w:rPr>
        <w:t xml:space="preserve"> </w:t>
      </w:r>
      <w:r w:rsidRPr="00796C32">
        <w:rPr>
          <w:rFonts w:ascii="Times New Roman" w:hAnsi="Times New Roman" w:cs="Times New Roman"/>
          <w:sz w:val="24"/>
          <w:szCs w:val="24"/>
        </w:rPr>
        <w:t xml:space="preserve">глаза.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Сегодня был мой последний рабочий день в фирме твоего отца, </w:t>
      </w:r>
      <w:proofErr w:type="spellStart"/>
      <w:r w:rsidRPr="00796C32">
        <w:rPr>
          <w:rFonts w:ascii="Times New Roman" w:hAnsi="Times New Roman" w:cs="Times New Roman"/>
          <w:sz w:val="24"/>
          <w:szCs w:val="24"/>
        </w:rPr>
        <w:t>Эверли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 xml:space="preserve">. На самом деле...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моя улыбка помрачнела.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Сегодня был мой  последний день в этом месте.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 xml:space="preserve">Брови </w:t>
      </w:r>
      <w:proofErr w:type="spellStart"/>
      <w:r w:rsidRPr="00796C32">
        <w:rPr>
          <w:rFonts w:ascii="Times New Roman" w:hAnsi="Times New Roman" w:cs="Times New Roman"/>
          <w:sz w:val="24"/>
          <w:szCs w:val="24"/>
        </w:rPr>
        <w:t>Эверли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 xml:space="preserve"> влетели вверх.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Что?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Твой отец...</w:t>
      </w:r>
      <w:r>
        <w:rPr>
          <w:rFonts w:ascii="Times New Roman" w:hAnsi="Times New Roman" w:cs="Times New Roman"/>
          <w:sz w:val="24"/>
          <w:szCs w:val="24"/>
        </w:rPr>
        <w:t xml:space="preserve"> 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я изо всех сил пытался найти способ, чтобы сказать ей правду, не задевая её чувства, и наде</w:t>
      </w:r>
      <w:r w:rsidR="00B97667">
        <w:rPr>
          <w:rFonts w:ascii="Times New Roman" w:hAnsi="Times New Roman" w:cs="Times New Roman"/>
          <w:sz w:val="24"/>
          <w:szCs w:val="24"/>
        </w:rPr>
        <w:t>ясь</w:t>
      </w:r>
      <w:r w:rsidRPr="00796C32">
        <w:rPr>
          <w:rFonts w:ascii="Times New Roman" w:hAnsi="Times New Roman" w:cs="Times New Roman"/>
          <w:sz w:val="24"/>
          <w:szCs w:val="24"/>
        </w:rPr>
        <w:t>, что когда придет время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96C32">
        <w:rPr>
          <w:rFonts w:ascii="Times New Roman" w:hAnsi="Times New Roman" w:cs="Times New Roman"/>
          <w:sz w:val="24"/>
          <w:szCs w:val="24"/>
        </w:rPr>
        <w:t xml:space="preserve"> слова просто придут сами.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6C32">
        <w:rPr>
          <w:rFonts w:ascii="Times New Roman" w:hAnsi="Times New Roman" w:cs="Times New Roman"/>
          <w:sz w:val="24"/>
          <w:szCs w:val="24"/>
        </w:rPr>
        <w:t>Но их не было.</w:t>
      </w:r>
      <w:r>
        <w:rPr>
          <w:rFonts w:ascii="Times New Roman" w:hAnsi="Times New Roman" w:cs="Times New Roman"/>
          <w:sz w:val="24"/>
          <w:szCs w:val="24"/>
        </w:rPr>
        <w:t xml:space="preserve"> 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6C32">
        <w:rPr>
          <w:rFonts w:ascii="Times New Roman" w:hAnsi="Times New Roman" w:cs="Times New Roman"/>
          <w:sz w:val="24"/>
          <w:szCs w:val="24"/>
        </w:rPr>
        <w:t>Эверли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>, твой отец...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Подлый аферист,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выплюнула она, качая головой.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6C32">
        <w:rPr>
          <w:rFonts w:ascii="Times New Roman" w:hAnsi="Times New Roman" w:cs="Times New Roman"/>
          <w:sz w:val="24"/>
          <w:szCs w:val="24"/>
        </w:rPr>
        <w:t>Ченнинг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 xml:space="preserve">, словно я не знаю, что </w:t>
      </w:r>
      <w:r w:rsidR="00B97667">
        <w:rPr>
          <w:rFonts w:ascii="Times New Roman" w:hAnsi="Times New Roman" w:cs="Times New Roman"/>
          <w:sz w:val="24"/>
          <w:szCs w:val="24"/>
        </w:rPr>
        <w:t xml:space="preserve">это </w:t>
      </w:r>
      <w:r w:rsidRPr="00796C32">
        <w:rPr>
          <w:rFonts w:ascii="Times New Roman" w:hAnsi="Times New Roman" w:cs="Times New Roman"/>
          <w:sz w:val="24"/>
          <w:szCs w:val="24"/>
        </w:rPr>
        <w:t>за юридическая фирма, в которой он работает. Там кругом юристы</w:t>
      </w:r>
      <w:r w:rsidR="00B97667">
        <w:rPr>
          <w:rFonts w:ascii="Times New Roman" w:hAnsi="Times New Roman" w:cs="Times New Roman"/>
          <w:sz w:val="24"/>
          <w:szCs w:val="24"/>
        </w:rPr>
        <w:t>-</w:t>
      </w:r>
      <w:r w:rsidRPr="00796C32">
        <w:rPr>
          <w:rFonts w:ascii="Times New Roman" w:hAnsi="Times New Roman" w:cs="Times New Roman"/>
          <w:sz w:val="24"/>
          <w:szCs w:val="24"/>
        </w:rPr>
        <w:t>мудаки, которые судятся с женщинами, чьи мужья решили их обчистить и смыться. Да</w:t>
      </w:r>
      <w:r w:rsidR="00B97667">
        <w:rPr>
          <w:rFonts w:ascii="Times New Roman" w:hAnsi="Times New Roman" w:cs="Times New Roman"/>
          <w:sz w:val="24"/>
          <w:szCs w:val="24"/>
        </w:rPr>
        <w:t>,</w:t>
      </w:r>
      <w:r w:rsidRPr="00796C32">
        <w:rPr>
          <w:rFonts w:ascii="Times New Roman" w:hAnsi="Times New Roman" w:cs="Times New Roman"/>
          <w:sz w:val="24"/>
          <w:szCs w:val="24"/>
        </w:rPr>
        <w:t xml:space="preserve"> я точно знаю, что так и есть. Вот почему я поступила в колледж в Калифорнии,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6C32">
        <w:rPr>
          <w:rFonts w:ascii="Times New Roman" w:hAnsi="Times New Roman" w:cs="Times New Roman"/>
          <w:sz w:val="24"/>
          <w:szCs w:val="24"/>
        </w:rPr>
        <w:t>подальше отсюда.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Был анонимный звонок в государственную коллегию адвокатов и прокуратуры о некотором нелегальном дерьме, которое творится в этом месте. Сообщалось о некоторых незаконных действиях, которые покрывались твоим отцом и  другими партнёрами.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 xml:space="preserve">Челюсть </w:t>
      </w:r>
      <w:proofErr w:type="spellStart"/>
      <w:r w:rsidRPr="00796C32">
        <w:rPr>
          <w:rFonts w:ascii="Times New Roman" w:hAnsi="Times New Roman" w:cs="Times New Roman"/>
          <w:sz w:val="24"/>
          <w:szCs w:val="24"/>
        </w:rPr>
        <w:t>Эверли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 xml:space="preserve"> упала, и я заволновался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796C32">
        <w:rPr>
          <w:rFonts w:ascii="Times New Roman" w:hAnsi="Times New Roman" w:cs="Times New Roman"/>
          <w:sz w:val="24"/>
          <w:szCs w:val="24"/>
        </w:rPr>
        <w:t xml:space="preserve"> всё</w:t>
      </w:r>
      <w:r w:rsidR="002728AB">
        <w:rPr>
          <w:rFonts w:ascii="Times New Roman" w:hAnsi="Times New Roman" w:cs="Times New Roman"/>
          <w:sz w:val="24"/>
          <w:szCs w:val="24"/>
        </w:rPr>
        <w:t>-</w:t>
      </w:r>
      <w:r w:rsidRPr="00796C32">
        <w:rPr>
          <w:rFonts w:ascii="Times New Roman" w:hAnsi="Times New Roman" w:cs="Times New Roman"/>
          <w:sz w:val="24"/>
          <w:szCs w:val="24"/>
        </w:rPr>
        <w:t xml:space="preserve">таки я боялся, что она возненавидит меня за это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796C32">
        <w:rPr>
          <w:rFonts w:ascii="Times New Roman" w:hAnsi="Times New Roman" w:cs="Times New Roman"/>
          <w:sz w:val="24"/>
          <w:szCs w:val="24"/>
        </w:rPr>
        <w:t xml:space="preserve"> а потом медленно, я увидел, что</w:t>
      </w:r>
      <w:r w:rsidR="002728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28AB" w:rsidRPr="00796C32">
        <w:rPr>
          <w:rFonts w:ascii="Times New Roman" w:hAnsi="Times New Roman" w:cs="Times New Roman"/>
          <w:sz w:val="24"/>
          <w:szCs w:val="24"/>
        </w:rPr>
        <w:t>Эверли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 xml:space="preserve"> начала улыбаться.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Ох, ну тогда все в порядке,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усмехнулась она, притягивая меня ближе к себе для поцелуя. 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Подожди, мы действительно сделаем это?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Только если мы сделаем это прямо сейчас, принцесса,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прошептал я.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Прокурор штата уже вышибает дверь Кена прямо сейчас. И если мы всё ещё будем здесь, когда с ним разберутся, я не знаю, что он может сделать.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Давай сделаем это,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затаив дыхание, сказала она. Её руки обвились вокруг меня.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Давай уедем отсюда.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Тогда собирай вещи, любимая,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тихо сказал я.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proofErr w:type="spellStart"/>
      <w:r w:rsidRPr="00796C32">
        <w:rPr>
          <w:rFonts w:ascii="Times New Roman" w:hAnsi="Times New Roman" w:cs="Times New Roman"/>
          <w:sz w:val="24"/>
          <w:szCs w:val="24"/>
        </w:rPr>
        <w:t>Эверли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 xml:space="preserve"> закружилась и побежала к шкафу, чтобы вытащить оттуда сумку. Она подошла к своему шкафу и, открыв каждый ящик, покидала содержимое в сумку. </w:t>
      </w:r>
      <w:proofErr w:type="spellStart"/>
      <w:r w:rsidRPr="00796C32">
        <w:rPr>
          <w:rFonts w:ascii="Times New Roman" w:hAnsi="Times New Roman" w:cs="Times New Roman"/>
          <w:sz w:val="24"/>
          <w:szCs w:val="24"/>
        </w:rPr>
        <w:t>Эверли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 xml:space="preserve"> с размаху застегнула молнию и резко развернулась ко мне с ухмылкой на лице.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Хорошо, я готова.</w:t>
      </w:r>
    </w:p>
    <w:p w:rsidR="006A799B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 xml:space="preserve">Я усмехнулся, мой член дёрнулся. 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Тебе, наверное, тоже стоит что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796C32">
        <w:rPr>
          <w:rFonts w:ascii="Times New Roman" w:hAnsi="Times New Roman" w:cs="Times New Roman"/>
          <w:sz w:val="24"/>
          <w:szCs w:val="24"/>
        </w:rPr>
        <w:t>нибудь надеть, принцесса.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proofErr w:type="spellStart"/>
      <w:r w:rsidRPr="00796C32">
        <w:rPr>
          <w:rFonts w:ascii="Times New Roman" w:hAnsi="Times New Roman" w:cs="Times New Roman"/>
          <w:sz w:val="24"/>
          <w:szCs w:val="24"/>
        </w:rPr>
        <w:t>Эверли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 xml:space="preserve"> улыбнулась, её щеки покраснели, когда она подошла ко мне и наклонилась, чтобы поцеловать.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Точно нужно?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>Я зарычал.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Принцесса, я буду несколько переживать, если ты будешь сидеть голой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96C32">
        <w:rPr>
          <w:rFonts w:ascii="Times New Roman" w:hAnsi="Times New Roman" w:cs="Times New Roman"/>
          <w:sz w:val="24"/>
          <w:szCs w:val="24"/>
        </w:rPr>
        <w:t xml:space="preserve"> рядом со мной весь чёртов путь до Калифорнии.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>Она хихикнула, жадно поцеловав меня, а затем нырнула в сумку и вытащила какие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796C32">
        <w:rPr>
          <w:rFonts w:ascii="Times New Roman" w:hAnsi="Times New Roman" w:cs="Times New Roman"/>
          <w:sz w:val="24"/>
          <w:szCs w:val="24"/>
        </w:rPr>
        <w:t>то шорты и футболку.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Знаешь, на всякий случай</w:t>
      </w:r>
      <w:r w:rsidR="002728AB">
        <w:rPr>
          <w:rFonts w:ascii="Times New Roman" w:hAnsi="Times New Roman" w:cs="Times New Roman"/>
          <w:sz w:val="24"/>
          <w:szCs w:val="24"/>
        </w:rPr>
        <w:t>,</w:t>
      </w:r>
      <w:r w:rsidRPr="00796C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</w:t>
      </w:r>
      <w:r w:rsidR="002728AB">
        <w:rPr>
          <w:rFonts w:ascii="Times New Roman" w:hAnsi="Times New Roman" w:cs="Times New Roman"/>
          <w:sz w:val="24"/>
          <w:szCs w:val="24"/>
        </w:rPr>
        <w:t>о</w:t>
      </w:r>
      <w:r w:rsidRPr="00796C32">
        <w:rPr>
          <w:rFonts w:ascii="Times New Roman" w:hAnsi="Times New Roman" w:cs="Times New Roman"/>
          <w:sz w:val="24"/>
          <w:szCs w:val="24"/>
        </w:rPr>
        <w:t>на подмигнула мне, когда стала одеваться. Я натянул штаны и небрежно накинул рубашку.</w:t>
      </w:r>
      <w:r w:rsidR="002728A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Что насчёт своих вещей?</w:t>
      </w:r>
    </w:p>
    <w:p w:rsidR="006A799B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 xml:space="preserve">Я улыбнулся. 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Они уже лежат в машине, с тех пор как я вышел из квартиры этим утром.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Ты бы уехал без меня?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796C32">
        <w:rPr>
          <w:rFonts w:ascii="Times New Roman" w:hAnsi="Times New Roman" w:cs="Times New Roman"/>
          <w:sz w:val="24"/>
          <w:szCs w:val="24"/>
        </w:rPr>
        <w:t xml:space="preserve">на закусила губу.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Я имею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6C32">
        <w:rPr>
          <w:rFonts w:ascii="Times New Roman" w:hAnsi="Times New Roman" w:cs="Times New Roman"/>
          <w:sz w:val="24"/>
          <w:szCs w:val="24"/>
        </w:rPr>
        <w:t>виду, если бы я не пришла или отказала тебе...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Я бы забрал тебя в любом случае,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простонал я.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Я бы перекинул тебя через плечо, бросил в машину и выкрал.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Это обещание?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Всегда,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прорычал я, наклонившись, чтобы поцеловать её.</w:t>
      </w:r>
      <w:r>
        <w:rPr>
          <w:rFonts w:ascii="Times New Roman" w:hAnsi="Times New Roman" w:cs="Times New Roman"/>
          <w:sz w:val="24"/>
          <w:szCs w:val="24"/>
        </w:rPr>
        <w:t xml:space="preserve"> 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Это все?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proofErr w:type="spellStart"/>
      <w:r w:rsidRPr="00796C32">
        <w:rPr>
          <w:rFonts w:ascii="Times New Roman" w:hAnsi="Times New Roman" w:cs="Times New Roman"/>
          <w:sz w:val="24"/>
          <w:szCs w:val="24"/>
        </w:rPr>
        <w:t>Эверли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 xml:space="preserve"> повернулась и оглядела свою комнату. Она взяла сумку, и переплела наши руки.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Теперь все,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спокойно сказала она.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Пришло время начать новую жизнь, принцесса,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прошептал я, заставив её заверещать, когда поднял её с сумкой на руки и, посмеиваясь, перекинул через плечо и направился вниз.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>Через несколько минут мы уезжали от жизни, где все пытались  сделать так, что</w:t>
      </w:r>
      <w:r>
        <w:rPr>
          <w:rFonts w:ascii="Times New Roman" w:hAnsi="Times New Roman" w:cs="Times New Roman"/>
          <w:sz w:val="24"/>
          <w:szCs w:val="24"/>
        </w:rPr>
        <w:t>бы</w:t>
      </w:r>
      <w:r w:rsidRPr="00796C32">
        <w:rPr>
          <w:rFonts w:ascii="Times New Roman" w:hAnsi="Times New Roman" w:cs="Times New Roman"/>
          <w:sz w:val="24"/>
          <w:szCs w:val="24"/>
        </w:rPr>
        <w:t xml:space="preserve"> мы не были вместе. Мили пролетали мимо нас, и когда моя рука скользнула к её сиденью, чтобы крепко сцепить наши ладони, я знал, что в нашем будущем не будет ничего кроме солнца.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>Солнце, свобода, любовь.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lastRenderedPageBreak/>
        <w:t>И много писем...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</w:p>
    <w:p w:rsidR="006A799B" w:rsidRPr="00033E61" w:rsidRDefault="006A799B" w:rsidP="006A799B">
      <w:pPr>
        <w:spacing w:after="2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3E61">
        <w:rPr>
          <w:rFonts w:ascii="Times New Roman" w:hAnsi="Times New Roman" w:cs="Times New Roman"/>
          <w:b/>
          <w:sz w:val="24"/>
          <w:szCs w:val="24"/>
        </w:rPr>
        <w:t>Эпилог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</w:p>
    <w:p w:rsidR="006A799B" w:rsidRPr="00033E61" w:rsidRDefault="006A799B" w:rsidP="006A799B">
      <w:pPr>
        <w:spacing w:after="20"/>
        <w:ind w:firstLine="567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033E61">
        <w:rPr>
          <w:rFonts w:ascii="Times New Roman" w:hAnsi="Times New Roman" w:cs="Times New Roman"/>
          <w:i/>
          <w:sz w:val="24"/>
          <w:szCs w:val="24"/>
        </w:rPr>
        <w:t>Эверли</w:t>
      </w:r>
      <w:proofErr w:type="spellEnd"/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>Вода дразнила мои ноги, и я оторвалась от своей мягкой обложки, чтобы задуматься о том, что в мою жизнь пришло намного больше, чём я ожидала. Я  улыбнулась, позволив последним лучам</w:t>
      </w:r>
      <w:r w:rsidR="00991B93" w:rsidRPr="00991B93">
        <w:rPr>
          <w:rFonts w:ascii="Times New Roman" w:hAnsi="Times New Roman" w:cs="Times New Roman"/>
          <w:sz w:val="24"/>
          <w:szCs w:val="24"/>
        </w:rPr>
        <w:t xml:space="preserve"> </w:t>
      </w:r>
      <w:r w:rsidR="00991B93" w:rsidRPr="00796C32">
        <w:rPr>
          <w:rFonts w:ascii="Times New Roman" w:hAnsi="Times New Roman" w:cs="Times New Roman"/>
          <w:sz w:val="24"/>
          <w:szCs w:val="24"/>
        </w:rPr>
        <w:t>солнца</w:t>
      </w:r>
      <w:r w:rsidRPr="00796C32">
        <w:rPr>
          <w:rFonts w:ascii="Times New Roman" w:hAnsi="Times New Roman" w:cs="Times New Roman"/>
          <w:sz w:val="24"/>
          <w:szCs w:val="24"/>
        </w:rPr>
        <w:t>, заходящего над великолепным Тихим океаном</w:t>
      </w:r>
      <w:r w:rsidR="00991B93">
        <w:rPr>
          <w:rFonts w:ascii="Times New Roman" w:hAnsi="Times New Roman" w:cs="Times New Roman"/>
          <w:sz w:val="24"/>
          <w:szCs w:val="24"/>
        </w:rPr>
        <w:t>,</w:t>
      </w:r>
      <w:r w:rsidRPr="00796C32">
        <w:rPr>
          <w:rFonts w:ascii="Times New Roman" w:hAnsi="Times New Roman" w:cs="Times New Roman"/>
          <w:sz w:val="24"/>
          <w:szCs w:val="24"/>
        </w:rPr>
        <w:t xml:space="preserve"> согреть мою кожу. </w:t>
      </w:r>
      <w:r w:rsidR="00991B93">
        <w:rPr>
          <w:rFonts w:ascii="Times New Roman" w:hAnsi="Times New Roman" w:cs="Times New Roman"/>
          <w:sz w:val="24"/>
          <w:szCs w:val="24"/>
        </w:rPr>
        <w:t>Зарыв</w:t>
      </w:r>
      <w:r w:rsidRPr="00796C32">
        <w:rPr>
          <w:rFonts w:ascii="Times New Roman" w:hAnsi="Times New Roman" w:cs="Times New Roman"/>
          <w:sz w:val="24"/>
          <w:szCs w:val="24"/>
        </w:rPr>
        <w:t xml:space="preserve"> пальцы в песок, я вдохнула свежий воздух и впитала солнечный свет.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 xml:space="preserve">Вдруг, </w:t>
      </w:r>
      <w:r w:rsidR="00991B93" w:rsidRPr="00796C32">
        <w:rPr>
          <w:rFonts w:ascii="Times New Roman" w:hAnsi="Times New Roman" w:cs="Times New Roman"/>
          <w:sz w:val="24"/>
          <w:szCs w:val="24"/>
        </w:rPr>
        <w:t xml:space="preserve">меня </w:t>
      </w:r>
      <w:r w:rsidRPr="00796C32">
        <w:rPr>
          <w:rFonts w:ascii="Times New Roman" w:hAnsi="Times New Roman" w:cs="Times New Roman"/>
          <w:sz w:val="24"/>
          <w:szCs w:val="24"/>
        </w:rPr>
        <w:t>сзади схватили чьи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796C32">
        <w:rPr>
          <w:rFonts w:ascii="Times New Roman" w:hAnsi="Times New Roman" w:cs="Times New Roman"/>
          <w:sz w:val="24"/>
          <w:szCs w:val="24"/>
        </w:rPr>
        <w:t>то руки, и я взвизгнула, когда сердце подпрыгнуло к горлу, но затем, позади себя, я услышала смешок.</w:t>
      </w:r>
    </w:p>
    <w:p w:rsidR="006A799B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Ты засранец!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</w:t>
      </w:r>
      <w:r w:rsidRPr="00796C32">
        <w:rPr>
          <w:rFonts w:ascii="Times New Roman" w:hAnsi="Times New Roman" w:cs="Times New Roman"/>
          <w:sz w:val="24"/>
          <w:szCs w:val="24"/>
        </w:rPr>
        <w:t>дохнула я, встряхнув головой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96C3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proofErr w:type="spellStart"/>
      <w:r w:rsidRPr="00796C32">
        <w:rPr>
          <w:rFonts w:ascii="Times New Roman" w:hAnsi="Times New Roman" w:cs="Times New Roman"/>
          <w:sz w:val="24"/>
          <w:szCs w:val="24"/>
        </w:rPr>
        <w:t>Ченнинг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796C32">
        <w:rPr>
          <w:rFonts w:ascii="Times New Roman" w:hAnsi="Times New Roman" w:cs="Times New Roman"/>
          <w:sz w:val="24"/>
          <w:szCs w:val="24"/>
        </w:rPr>
        <w:t xml:space="preserve"> в идеально сидящих черных шортах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796C32">
        <w:rPr>
          <w:rFonts w:ascii="Times New Roman" w:hAnsi="Times New Roman" w:cs="Times New Roman"/>
          <w:sz w:val="24"/>
          <w:szCs w:val="24"/>
        </w:rPr>
        <w:t xml:space="preserve"> плюхнулся </w:t>
      </w:r>
      <w:r w:rsidR="00991B93">
        <w:rPr>
          <w:rFonts w:ascii="Times New Roman" w:hAnsi="Times New Roman" w:cs="Times New Roman"/>
          <w:sz w:val="24"/>
          <w:szCs w:val="24"/>
        </w:rPr>
        <w:t>рядом со мной</w:t>
      </w:r>
      <w:r w:rsidRPr="00796C32">
        <w:rPr>
          <w:rFonts w:ascii="Times New Roman" w:hAnsi="Times New Roman" w:cs="Times New Roman"/>
          <w:sz w:val="24"/>
          <w:szCs w:val="24"/>
        </w:rPr>
        <w:t xml:space="preserve">. Он ухмыльнулся мне безумно красивой улыбкой, от которой у меня перехватило дыхание и </w:t>
      </w:r>
      <w:proofErr w:type="spellStart"/>
      <w:r w:rsidRPr="00796C32">
        <w:rPr>
          <w:rFonts w:ascii="Times New Roman" w:hAnsi="Times New Roman" w:cs="Times New Roman"/>
          <w:sz w:val="24"/>
          <w:szCs w:val="24"/>
        </w:rPr>
        <w:t>запульсировало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 xml:space="preserve"> сердце. Я стараюсь шлёпать по груди, делая вид, что он меня напугал, но он просто смеётся и обнимает меня, притягивая ближе к себе.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Кто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796C32">
        <w:rPr>
          <w:rFonts w:ascii="Times New Roman" w:hAnsi="Times New Roman" w:cs="Times New Roman"/>
          <w:sz w:val="24"/>
          <w:szCs w:val="24"/>
        </w:rPr>
        <w:t>то потерял счёт времени?</w:t>
      </w:r>
    </w:p>
    <w:p w:rsidR="006A799B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 xml:space="preserve">Я кивнула. 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Да. Это действительно хорошая книга.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Научилась чему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796C32">
        <w:rPr>
          <w:rFonts w:ascii="Times New Roman" w:hAnsi="Times New Roman" w:cs="Times New Roman"/>
          <w:sz w:val="24"/>
          <w:szCs w:val="24"/>
        </w:rPr>
        <w:t>нибудь хорошему?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Вообще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796C32">
        <w:rPr>
          <w:rFonts w:ascii="Times New Roman" w:hAnsi="Times New Roman" w:cs="Times New Roman"/>
          <w:sz w:val="24"/>
          <w:szCs w:val="24"/>
        </w:rPr>
        <w:t>то, да.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Ну, я слышал, что </w:t>
      </w:r>
      <w:proofErr w:type="spellStart"/>
      <w:r w:rsidRPr="00796C32">
        <w:rPr>
          <w:rFonts w:ascii="Times New Roman" w:hAnsi="Times New Roman" w:cs="Times New Roman"/>
          <w:sz w:val="24"/>
          <w:szCs w:val="24"/>
        </w:rPr>
        <w:t>Камасутра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 xml:space="preserve"> тоже</w:t>
      </w:r>
      <w:r>
        <w:rPr>
          <w:rFonts w:ascii="Times New Roman" w:hAnsi="Times New Roman" w:cs="Times New Roman"/>
          <w:sz w:val="24"/>
          <w:szCs w:val="24"/>
        </w:rPr>
        <w:t>…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>Он засмеялся, когда я завертелась и начала бороться с ним и щекотать его, а затем наши губы нашли друг друга, и мы погрузились в поцелуй, сидя на пляжном одеяле.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Это «Страх и Ненависть в Лас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796C32">
        <w:rPr>
          <w:rFonts w:ascii="Times New Roman" w:hAnsi="Times New Roman" w:cs="Times New Roman"/>
          <w:sz w:val="24"/>
          <w:szCs w:val="24"/>
        </w:rPr>
        <w:t xml:space="preserve">Вегасе», большой дурачок,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пробормотала я, поднимая книгу.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proofErr w:type="spellStart"/>
      <w:r w:rsidRPr="00796C32">
        <w:rPr>
          <w:rFonts w:ascii="Times New Roman" w:hAnsi="Times New Roman" w:cs="Times New Roman"/>
          <w:sz w:val="24"/>
          <w:szCs w:val="24"/>
        </w:rPr>
        <w:t>Ченнинг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 xml:space="preserve"> просто улыбнулся мне. Он делал это много раз в эти дни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796C32">
        <w:rPr>
          <w:rFonts w:ascii="Times New Roman" w:hAnsi="Times New Roman" w:cs="Times New Roman"/>
          <w:sz w:val="24"/>
          <w:szCs w:val="24"/>
        </w:rPr>
        <w:t xml:space="preserve"> улыбался. Больше всего он любил возвращаться на восточное побережье. Может быть, это из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796C32">
        <w:rPr>
          <w:rFonts w:ascii="Times New Roman" w:hAnsi="Times New Roman" w:cs="Times New Roman"/>
          <w:sz w:val="24"/>
          <w:szCs w:val="24"/>
        </w:rPr>
        <w:t>за солнца или прекрасной породы. Или, может быть, из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796C32">
        <w:rPr>
          <w:rFonts w:ascii="Times New Roman" w:hAnsi="Times New Roman" w:cs="Times New Roman"/>
          <w:sz w:val="24"/>
          <w:szCs w:val="24"/>
        </w:rPr>
        <w:t>за нас, здесь мы могли быть собой, такими свободными и счастливыми, как нам хотелось.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 xml:space="preserve">Когда мы уехали из дома год назад, то </w:t>
      </w:r>
      <w:r w:rsidRPr="00991B93">
        <w:rPr>
          <w:rFonts w:ascii="Times New Roman" w:hAnsi="Times New Roman" w:cs="Times New Roman"/>
          <w:sz w:val="24"/>
          <w:szCs w:val="24"/>
        </w:rPr>
        <w:t>вовремя</w:t>
      </w:r>
      <w:r w:rsidRPr="00796C32">
        <w:rPr>
          <w:rFonts w:ascii="Times New Roman" w:hAnsi="Times New Roman" w:cs="Times New Roman"/>
          <w:sz w:val="24"/>
          <w:szCs w:val="24"/>
        </w:rPr>
        <w:t xml:space="preserve"> избежали неприятностей.  Нам обоим было известно, что фирма моего отца проводит незаконные махинации, но когда прокурор начал копать глубже, все скелеты выпали из шкафа. Похищение, мошенничество, отмывание денег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796C32">
        <w:rPr>
          <w:rFonts w:ascii="Times New Roman" w:hAnsi="Times New Roman" w:cs="Times New Roman"/>
          <w:sz w:val="24"/>
          <w:szCs w:val="24"/>
        </w:rPr>
        <w:t xml:space="preserve"> они даже обвинили его и некоторых партнёров в заговоре, из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796C32">
        <w:rPr>
          <w:rFonts w:ascii="Times New Roman" w:hAnsi="Times New Roman" w:cs="Times New Roman"/>
          <w:sz w:val="24"/>
          <w:szCs w:val="24"/>
        </w:rPr>
        <w:t>за их тесных связей с мафией.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 xml:space="preserve">Испытания моего отца начнутся в ближайшее время, но, честно говоря, я не слежу за этим. Думаю, печально, что мы не стали близки и у нас не было настоящей семейной любви. Моя семья погибла вместе с моей матерью, и я существовала без </w:t>
      </w:r>
      <w:r>
        <w:rPr>
          <w:rFonts w:ascii="Times New Roman" w:hAnsi="Times New Roman" w:cs="Times New Roman"/>
          <w:sz w:val="24"/>
          <w:szCs w:val="24"/>
        </w:rPr>
        <w:t>неё</w:t>
      </w:r>
      <w:r w:rsidRPr="00796C32">
        <w:rPr>
          <w:rFonts w:ascii="Times New Roman" w:hAnsi="Times New Roman" w:cs="Times New Roman"/>
          <w:sz w:val="24"/>
          <w:szCs w:val="24"/>
        </w:rPr>
        <w:t xml:space="preserve">, пока не встретила </w:t>
      </w:r>
      <w:proofErr w:type="spellStart"/>
      <w:r w:rsidRPr="00796C32">
        <w:rPr>
          <w:rFonts w:ascii="Times New Roman" w:hAnsi="Times New Roman" w:cs="Times New Roman"/>
          <w:sz w:val="24"/>
          <w:szCs w:val="24"/>
        </w:rPr>
        <w:t>Ченнинга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>.</w:t>
      </w:r>
    </w:p>
    <w:p w:rsidR="006A799B" w:rsidRPr="00796C32" w:rsidRDefault="00311F97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>Кэтрин</w:t>
      </w:r>
      <w:r w:rsidR="006A799B" w:rsidRPr="00796C32">
        <w:rPr>
          <w:rFonts w:ascii="Times New Roman" w:hAnsi="Times New Roman" w:cs="Times New Roman"/>
          <w:sz w:val="24"/>
          <w:szCs w:val="24"/>
        </w:rPr>
        <w:t xml:space="preserve"> отправилась дальше, подав на развод с Кеном менее чем через месяц, после того, как ему предъявили обвинения. Полагаю,  чтобы найти своего мужчину. Так что, технически, мы с </w:t>
      </w:r>
      <w:proofErr w:type="spellStart"/>
      <w:r w:rsidR="006A799B" w:rsidRPr="00796C32">
        <w:rPr>
          <w:rFonts w:ascii="Times New Roman" w:hAnsi="Times New Roman" w:cs="Times New Roman"/>
          <w:sz w:val="24"/>
          <w:szCs w:val="24"/>
        </w:rPr>
        <w:t>Ченнингом</w:t>
      </w:r>
      <w:proofErr w:type="spellEnd"/>
      <w:r w:rsidR="006A799B" w:rsidRPr="00796C32">
        <w:rPr>
          <w:rFonts w:ascii="Times New Roman" w:hAnsi="Times New Roman" w:cs="Times New Roman"/>
          <w:sz w:val="24"/>
          <w:szCs w:val="24"/>
        </w:rPr>
        <w:t xml:space="preserve"> больше не сводные брат и сестра, не то что бы это дерьмо когда</w:t>
      </w:r>
      <w:r w:rsidR="006A799B">
        <w:rPr>
          <w:rFonts w:ascii="Times New Roman" w:hAnsi="Times New Roman" w:cs="Times New Roman"/>
          <w:sz w:val="24"/>
          <w:szCs w:val="24"/>
        </w:rPr>
        <w:t>-</w:t>
      </w:r>
      <w:r w:rsidR="006A799B" w:rsidRPr="00796C32">
        <w:rPr>
          <w:rFonts w:ascii="Times New Roman" w:hAnsi="Times New Roman" w:cs="Times New Roman"/>
          <w:sz w:val="24"/>
          <w:szCs w:val="24"/>
        </w:rPr>
        <w:t>нибудь волновало нас. В конце концов, кто о таком заботится?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 xml:space="preserve">Здесь, в Калифорнии, </w:t>
      </w:r>
      <w:proofErr w:type="spellStart"/>
      <w:r w:rsidRPr="00796C32">
        <w:rPr>
          <w:rFonts w:ascii="Times New Roman" w:hAnsi="Times New Roman" w:cs="Times New Roman"/>
          <w:sz w:val="24"/>
          <w:szCs w:val="24"/>
        </w:rPr>
        <w:t>Ченнинг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 xml:space="preserve"> сразу устроился в фирму, куда его приглашали. Он начал с должности младшего партнёра, а два месяца назад его повысили до старшего партнёра. Я же собиралась начать второй год обучения в маленьком колледже, который выбрала. И сначала, я думала, что это чертовски удобно, что мой колледж и офис </w:t>
      </w:r>
      <w:proofErr w:type="spellStart"/>
      <w:r w:rsidRPr="00796C32">
        <w:rPr>
          <w:rFonts w:ascii="Times New Roman" w:hAnsi="Times New Roman" w:cs="Times New Roman"/>
          <w:sz w:val="24"/>
          <w:szCs w:val="24"/>
        </w:rPr>
        <w:t>Ченнинга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 xml:space="preserve"> находятся так близко, но затем я посмотрела ему в глаза и увидела истину.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lastRenderedPageBreak/>
        <w:t xml:space="preserve">Случайность? Да, конечно. Он спланировал это с единственной поправкой: скажу ли я ему </w:t>
      </w:r>
      <w:r w:rsidRPr="00F81325">
        <w:rPr>
          <w:rFonts w:ascii="Times New Roman" w:hAnsi="Times New Roman" w:cs="Times New Roman"/>
          <w:sz w:val="24"/>
          <w:szCs w:val="24"/>
        </w:rPr>
        <w:t>«да» или «нет».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>Мы снимали дом прямо на пляже, в нескольких минутах езды на велосипеде до моего колледжа и в десяти минутах езды до его офиса. И когда мы не на учебе или в офисе, мы дома, вместе.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Итак, я думаю, что «Страх и Ненависть в Лас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796C32">
        <w:rPr>
          <w:rFonts w:ascii="Times New Roman" w:hAnsi="Times New Roman" w:cs="Times New Roman"/>
          <w:sz w:val="24"/>
          <w:szCs w:val="24"/>
        </w:rPr>
        <w:t>Вегасе» отвлекли тебя, и ты забыла, что я жду тебя дома?</w:t>
      </w:r>
    </w:p>
    <w:p w:rsidR="006A799B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 xml:space="preserve">Я наморщила нос.  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Извини.</w:t>
      </w:r>
    </w:p>
    <w:p w:rsidR="006A799B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proofErr w:type="spellStart"/>
      <w:r w:rsidRPr="00796C32">
        <w:rPr>
          <w:rFonts w:ascii="Times New Roman" w:hAnsi="Times New Roman" w:cs="Times New Roman"/>
          <w:sz w:val="24"/>
          <w:szCs w:val="24"/>
        </w:rPr>
        <w:t>Ченнинг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 xml:space="preserve"> пожал плечами. 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Тебя довольно легко найти здесь.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Меня?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Я просто искал самую красивую девушку в поле зрения и, черт, увидел тебя.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 xml:space="preserve">Я усмехнулась, но моё лицо покраснело, когда я подняла брови. 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Вот теперь хорошо сказано.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Я так и думал,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прошептал он, нежно целуя меня.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Думаешь, ты такой милый, когда подлизываешься?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796C32">
        <w:rPr>
          <w:rFonts w:ascii="Times New Roman" w:hAnsi="Times New Roman" w:cs="Times New Roman"/>
          <w:sz w:val="24"/>
          <w:szCs w:val="24"/>
        </w:rPr>
        <w:t>разнила я.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Возможно,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его глаза горели, когда он смотрел на меня. От этого взгляда я </w:t>
      </w:r>
      <w:r>
        <w:rPr>
          <w:rFonts w:ascii="Times New Roman" w:hAnsi="Times New Roman" w:cs="Times New Roman"/>
          <w:sz w:val="24"/>
          <w:szCs w:val="24"/>
        </w:rPr>
        <w:t>за</w:t>
      </w:r>
      <w:r w:rsidRPr="00796C32">
        <w:rPr>
          <w:rFonts w:ascii="Times New Roman" w:hAnsi="Times New Roman" w:cs="Times New Roman"/>
          <w:sz w:val="24"/>
          <w:szCs w:val="24"/>
        </w:rPr>
        <w:t>дрожала, и сквозь мо</w:t>
      </w:r>
      <w:r>
        <w:rPr>
          <w:rFonts w:ascii="Times New Roman" w:hAnsi="Times New Roman" w:cs="Times New Roman"/>
          <w:sz w:val="24"/>
          <w:szCs w:val="24"/>
        </w:rPr>
        <w:t>ё</w:t>
      </w:r>
      <w:r w:rsidRPr="00796C32">
        <w:rPr>
          <w:rFonts w:ascii="Times New Roman" w:hAnsi="Times New Roman" w:cs="Times New Roman"/>
          <w:sz w:val="24"/>
          <w:szCs w:val="24"/>
        </w:rPr>
        <w:t xml:space="preserve"> сердце прошло какое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796C32">
        <w:rPr>
          <w:rFonts w:ascii="Times New Roman" w:hAnsi="Times New Roman" w:cs="Times New Roman"/>
          <w:sz w:val="24"/>
          <w:szCs w:val="24"/>
        </w:rPr>
        <w:t>то захватывающее чувство, которое позже разлилось теплом между моих ног.</w:t>
      </w:r>
    </w:p>
    <w:p w:rsidR="006A799B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Ну, я думаю, что ты единственный хитрец, когда я говорю тебе подобные вещи.</w:t>
      </w:r>
    </w:p>
    <w:p w:rsidR="00991B93" w:rsidRPr="00796C32" w:rsidRDefault="00991B93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Я тоже думаю, что единственный.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>Я ахнула, когда его рука скользнула между моих ног,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6C32">
        <w:rPr>
          <w:rFonts w:ascii="Times New Roman" w:hAnsi="Times New Roman" w:cs="Times New Roman"/>
          <w:sz w:val="24"/>
          <w:szCs w:val="24"/>
        </w:rPr>
        <w:t>и прежде чем я смогла хоть что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796C32">
        <w:rPr>
          <w:rFonts w:ascii="Times New Roman" w:hAnsi="Times New Roman" w:cs="Times New Roman"/>
          <w:sz w:val="24"/>
          <w:szCs w:val="24"/>
        </w:rPr>
        <w:t>то сказать, он просто подразнил пальцами мои бедра, отодвинул край бикини и вошёл в мою киску пальцами.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6C32">
        <w:rPr>
          <w:rFonts w:ascii="Times New Roman" w:hAnsi="Times New Roman" w:cs="Times New Roman"/>
          <w:sz w:val="24"/>
          <w:szCs w:val="24"/>
        </w:rPr>
        <w:t>Ченнинг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зашипела я, смотря по сторонам. Но пляж был в основном пустынным, никого и близко не было. Но все равно мы ничем не скрыты, а на улице ещё светло. 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Знаю,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прорычал он, когда ещё раз пальцами скользнул под моё бикини, а затем вынул руку обратно, и я застонала, увидев соки своего возбуждения. </w:t>
      </w:r>
      <w:proofErr w:type="spellStart"/>
      <w:r w:rsidRPr="00796C32">
        <w:rPr>
          <w:rFonts w:ascii="Times New Roman" w:hAnsi="Times New Roman" w:cs="Times New Roman"/>
          <w:sz w:val="24"/>
          <w:szCs w:val="24"/>
        </w:rPr>
        <w:t>Ченнинг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 xml:space="preserve"> сосал пальцы, </w:t>
      </w:r>
      <w:r w:rsidR="00991B93">
        <w:rPr>
          <w:rFonts w:ascii="Times New Roman" w:hAnsi="Times New Roman" w:cs="Times New Roman"/>
          <w:sz w:val="24"/>
          <w:szCs w:val="24"/>
        </w:rPr>
        <w:t>а</w:t>
      </w:r>
      <w:r w:rsidRPr="00796C32">
        <w:rPr>
          <w:rFonts w:ascii="Times New Roman" w:hAnsi="Times New Roman" w:cs="Times New Roman"/>
          <w:sz w:val="24"/>
          <w:szCs w:val="24"/>
        </w:rPr>
        <w:t xml:space="preserve"> я вздрагивала, наблюдая за тем, как он вылизывает их дочиста.</w:t>
      </w:r>
      <w:r w:rsidR="00311F9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Бл</w:t>
      </w:r>
      <w:proofErr w:type="spellEnd"/>
      <w:r>
        <w:rPr>
          <w:rFonts w:ascii="Times New Roman" w:hAnsi="Times New Roman" w:cs="Times New Roman"/>
          <w:sz w:val="24"/>
          <w:szCs w:val="24"/>
        </w:rPr>
        <w:t>*</w:t>
      </w:r>
      <w:proofErr w:type="spellStart"/>
      <w:r>
        <w:rPr>
          <w:rFonts w:ascii="Times New Roman" w:hAnsi="Times New Roman" w:cs="Times New Roman"/>
          <w:sz w:val="24"/>
          <w:szCs w:val="24"/>
        </w:rPr>
        <w:t>дь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96C32">
        <w:rPr>
          <w:rFonts w:ascii="Times New Roman" w:hAnsi="Times New Roman" w:cs="Times New Roman"/>
          <w:sz w:val="24"/>
          <w:szCs w:val="24"/>
        </w:rPr>
        <w:t>Эверли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зарычал он, притягивая меня на колени. Я задохнулась, почувствовав его  толстый пульсирующий член сквозь материал плавок.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Домой?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796C32">
        <w:rPr>
          <w:rFonts w:ascii="Times New Roman" w:hAnsi="Times New Roman" w:cs="Times New Roman"/>
          <w:sz w:val="24"/>
          <w:szCs w:val="24"/>
        </w:rPr>
        <w:t>озбуждённо прошептала я, скользя ладонью вниз к его толстой эрекции, скрытой шортами.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Я не могу обещать, что мы сделаем это прежде, чём я согну и трахну тебя прямо здесь, на песке,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простонал он, заставив меня задрожать.</w:t>
      </w:r>
      <w:r w:rsidR="00311F97">
        <w:rPr>
          <w:rFonts w:ascii="Times New Roman" w:hAnsi="Times New Roman" w:cs="Times New Roman"/>
          <w:sz w:val="24"/>
          <w:szCs w:val="24"/>
        </w:rPr>
        <w:t xml:space="preserve"> </w:t>
      </w:r>
      <w:r w:rsidRPr="00796C32">
        <w:rPr>
          <w:rFonts w:ascii="Times New Roman" w:hAnsi="Times New Roman" w:cs="Times New Roman"/>
          <w:sz w:val="24"/>
          <w:szCs w:val="24"/>
        </w:rPr>
        <w:t>Его глаза метали искры.</w:t>
      </w:r>
      <w:r w:rsidR="00311F9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У меня есть идея.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 xml:space="preserve">Я </w:t>
      </w:r>
      <w:r w:rsidR="00311F97">
        <w:rPr>
          <w:rFonts w:ascii="Times New Roman" w:hAnsi="Times New Roman" w:cs="Times New Roman"/>
          <w:sz w:val="24"/>
          <w:szCs w:val="24"/>
        </w:rPr>
        <w:t>вскрикну</w:t>
      </w:r>
      <w:r w:rsidRPr="00796C32">
        <w:rPr>
          <w:rFonts w:ascii="Times New Roman" w:hAnsi="Times New Roman" w:cs="Times New Roman"/>
          <w:sz w:val="24"/>
          <w:szCs w:val="24"/>
        </w:rPr>
        <w:t>ла, когда он встал, без особых усилий подхватил меня и пошел вниз по песку к волнам. Он просто продолжал идти, позволяя воде покрыть сначала его лодыжки, затем колени и, наконец, талию. Он продолжал идти, пока вода не стала по грудь, и здесь, он остановился и отпустил меня.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 xml:space="preserve">Я застонала, жадно поцеловав его, мои ноги обвились вокруг его талии, </w:t>
      </w:r>
      <w:proofErr w:type="gramStart"/>
      <w:r w:rsidRPr="00796C32">
        <w:rPr>
          <w:rFonts w:ascii="Times New Roman" w:hAnsi="Times New Roman" w:cs="Times New Roman"/>
          <w:sz w:val="24"/>
          <w:szCs w:val="24"/>
        </w:rPr>
        <w:t>мускулистые  сильные</w:t>
      </w:r>
      <w:proofErr w:type="gramEnd"/>
      <w:r w:rsidRPr="00796C32">
        <w:rPr>
          <w:rFonts w:ascii="Times New Roman" w:hAnsi="Times New Roman" w:cs="Times New Roman"/>
          <w:sz w:val="24"/>
          <w:szCs w:val="24"/>
        </w:rPr>
        <w:t xml:space="preserve"> руки схватили меня за задницу. Наши мышцы напряглись, когда </w:t>
      </w:r>
      <w:r w:rsidR="00311F97">
        <w:rPr>
          <w:rFonts w:ascii="Times New Roman" w:hAnsi="Times New Roman" w:cs="Times New Roman"/>
          <w:sz w:val="24"/>
          <w:szCs w:val="24"/>
        </w:rPr>
        <w:t>мы</w:t>
      </w:r>
      <w:r w:rsidRPr="00796C32">
        <w:rPr>
          <w:rFonts w:ascii="Times New Roman" w:hAnsi="Times New Roman" w:cs="Times New Roman"/>
          <w:sz w:val="24"/>
          <w:szCs w:val="24"/>
        </w:rPr>
        <w:t xml:space="preserve"> начали потираться друг об друга, а затем я почувствовала, что его рука скользнула под мой купальник и оттолкнула его в сторону, </w:t>
      </w:r>
      <w:r w:rsidR="00311F97">
        <w:rPr>
          <w:rFonts w:ascii="Times New Roman" w:hAnsi="Times New Roman" w:cs="Times New Roman"/>
          <w:sz w:val="24"/>
          <w:szCs w:val="24"/>
        </w:rPr>
        <w:t>и</w:t>
      </w:r>
      <w:r w:rsidRPr="00796C32">
        <w:rPr>
          <w:rFonts w:ascii="Times New Roman" w:hAnsi="Times New Roman" w:cs="Times New Roman"/>
          <w:sz w:val="24"/>
          <w:szCs w:val="24"/>
        </w:rPr>
        <w:t xml:space="preserve"> за</w:t>
      </w:r>
      <w:r w:rsidR="00311F97">
        <w:rPr>
          <w:rFonts w:ascii="Times New Roman" w:hAnsi="Times New Roman" w:cs="Times New Roman"/>
          <w:sz w:val="24"/>
          <w:szCs w:val="24"/>
        </w:rPr>
        <w:t>скули</w:t>
      </w:r>
      <w:r w:rsidRPr="00796C32">
        <w:rPr>
          <w:rFonts w:ascii="Times New Roman" w:hAnsi="Times New Roman" w:cs="Times New Roman"/>
          <w:sz w:val="24"/>
          <w:szCs w:val="24"/>
        </w:rPr>
        <w:t>ла ему в рот.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Люди могут...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Ну и пусть,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зарычал он.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Бл</w:t>
      </w:r>
      <w:proofErr w:type="spellEnd"/>
      <w:r>
        <w:rPr>
          <w:rFonts w:ascii="Times New Roman" w:hAnsi="Times New Roman" w:cs="Times New Roman"/>
          <w:sz w:val="24"/>
          <w:szCs w:val="24"/>
        </w:rPr>
        <w:t>*</w:t>
      </w:r>
      <w:proofErr w:type="spellStart"/>
      <w:r>
        <w:rPr>
          <w:rFonts w:ascii="Times New Roman" w:hAnsi="Times New Roman" w:cs="Times New Roman"/>
          <w:sz w:val="24"/>
          <w:szCs w:val="24"/>
        </w:rPr>
        <w:t>дь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 xml:space="preserve">, да и что они могут увидеть?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Он потянул меня назад и злобно ухмыльнулся.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Я просто целую свою невесту.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lastRenderedPageBreak/>
        <w:t>Его пальцы, отодвинув трусики моего купальника, дразнили киску. И когда он скользнул внутрь моего влажного жара, я задохнулась от удовольствия.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Ох, это просто поцелуй?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Не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796C32">
        <w:rPr>
          <w:rFonts w:ascii="Times New Roman" w:hAnsi="Times New Roman" w:cs="Times New Roman"/>
          <w:sz w:val="24"/>
          <w:szCs w:val="24"/>
        </w:rPr>
        <w:t>а, вот это ПОЦЕЛУЙ.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>Его губы смяли мои, забрав дыхание, когда он излил все свои чувства в этом поцелуе. Я стонала, царапая его спину, цепляясь за него и извиваясь напротив его тела и пульсирующего члена, пока он клеймил мой рот. Его руки развязали завязки по краям моих трусиков, снимая их с меня. Я скользнула под воду, схватив пояс его шорт, чтобы помочь ему их снять. Его горячий, пульсирующий и твердый, как сталь член упирался мне в бедро, и я растаяла, почувствовав его пульс на своей коже.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proofErr w:type="spellStart"/>
      <w:r w:rsidRPr="00796C32">
        <w:rPr>
          <w:rFonts w:ascii="Times New Roman" w:hAnsi="Times New Roman" w:cs="Times New Roman"/>
          <w:sz w:val="24"/>
          <w:szCs w:val="24"/>
        </w:rPr>
        <w:t>Ченнинг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 xml:space="preserve"> потянул меня выше, ещё раз поцеловал меня, и, обернув руку вокруг своего члена, пристроился напротив моего входа, а затем вошёл в меня, позволив мне медленно принять его вздутую головку.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Опустись прямо на него, принцесса,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простонал он мне в губы.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Позволь мне хорошенько растянуть эту киску вокруг моего члена.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>Я скользнула вниз по нему, давая каждому толстому, пульсирующему дюйму погрузиться глубоко в меня. Я за</w:t>
      </w:r>
      <w:r w:rsidR="00311F97">
        <w:rPr>
          <w:rFonts w:ascii="Times New Roman" w:hAnsi="Times New Roman" w:cs="Times New Roman"/>
          <w:sz w:val="24"/>
          <w:szCs w:val="24"/>
        </w:rPr>
        <w:t>шипе</w:t>
      </w:r>
      <w:r w:rsidRPr="00796C32">
        <w:rPr>
          <w:rFonts w:ascii="Times New Roman" w:hAnsi="Times New Roman" w:cs="Times New Roman"/>
          <w:sz w:val="24"/>
          <w:szCs w:val="24"/>
        </w:rPr>
        <w:t xml:space="preserve">ла, когда почувствовала его так глубоко в себе, и мои ноги сжались вокруг его талии. Тихие волны колыхались вокруг нас, и наши движения немного совпадали с ними. </w:t>
      </w:r>
      <w:proofErr w:type="spellStart"/>
      <w:r w:rsidRPr="00796C32">
        <w:rPr>
          <w:rFonts w:ascii="Times New Roman" w:hAnsi="Times New Roman" w:cs="Times New Roman"/>
          <w:sz w:val="24"/>
          <w:szCs w:val="24"/>
        </w:rPr>
        <w:t>Ченнинг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 xml:space="preserve"> приподнял меня на своём красивом члене, оставив внутри только головку, а затем погрузил обратно.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>Его рот опустился к моей шее, целуя, посасывая и мягко покусывая меня, он начал трахать мою трепещущую киску своим большим членом. Его рот двинулся ниже, и когда он зубами отодвинул чашку бикини с одной груди, обнажив мой твёрдый сосок, я громко застонала.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Ох, </w:t>
      </w:r>
      <w:proofErr w:type="spellStart"/>
      <w:r>
        <w:rPr>
          <w:rFonts w:ascii="Times New Roman" w:hAnsi="Times New Roman" w:cs="Times New Roman"/>
          <w:sz w:val="24"/>
          <w:szCs w:val="24"/>
        </w:rPr>
        <w:t>бл</w:t>
      </w:r>
      <w:proofErr w:type="spellEnd"/>
      <w:r>
        <w:rPr>
          <w:rFonts w:ascii="Times New Roman" w:hAnsi="Times New Roman" w:cs="Times New Roman"/>
          <w:sz w:val="24"/>
          <w:szCs w:val="24"/>
        </w:rPr>
        <w:t>*</w:t>
      </w:r>
      <w:proofErr w:type="spellStart"/>
      <w:r>
        <w:rPr>
          <w:rFonts w:ascii="Times New Roman" w:hAnsi="Times New Roman" w:cs="Times New Roman"/>
          <w:sz w:val="24"/>
          <w:szCs w:val="24"/>
        </w:rPr>
        <w:t>дь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96C32">
        <w:rPr>
          <w:rFonts w:ascii="Times New Roman" w:hAnsi="Times New Roman" w:cs="Times New Roman"/>
          <w:sz w:val="24"/>
          <w:szCs w:val="24"/>
        </w:rPr>
        <w:t>Ченнинг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я цеплялась за него, позволяя волнам и его мощным рукам качать меня вверх и вниз, каждым сантиметром тела ощущая, как он двигался глубоко внутри меня. Его рот обхватил мой сосок, а его язык начал кружить вокруг, поддразнивая его. Я ахала и крепче обнимала его, позволяя волнам чистого наслаждения проходить сквозь моё тело.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 xml:space="preserve">Последние лучи заходящего солнца бросали отблески на кольцо, и, </w:t>
      </w:r>
      <w:r>
        <w:rPr>
          <w:rFonts w:ascii="Times New Roman" w:hAnsi="Times New Roman" w:cs="Times New Roman"/>
          <w:sz w:val="24"/>
          <w:szCs w:val="24"/>
        </w:rPr>
        <w:t>гляд</w:t>
      </w:r>
      <w:r w:rsidRPr="00796C32">
        <w:rPr>
          <w:rFonts w:ascii="Times New Roman" w:hAnsi="Times New Roman" w:cs="Times New Roman"/>
          <w:sz w:val="24"/>
          <w:szCs w:val="24"/>
        </w:rPr>
        <w:t xml:space="preserve">я на него, я постоянно чувствовала внутреннее тепло. Это обручальное кольцо я носила уже несколько месяцев, после того, как </w:t>
      </w:r>
      <w:proofErr w:type="spellStart"/>
      <w:r w:rsidRPr="00796C32">
        <w:rPr>
          <w:rFonts w:ascii="Times New Roman" w:hAnsi="Times New Roman" w:cs="Times New Roman"/>
          <w:sz w:val="24"/>
          <w:szCs w:val="24"/>
        </w:rPr>
        <w:t>Ченнинг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 xml:space="preserve"> сделал мне предложение прямо на этом пляже.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 xml:space="preserve">Мы немного ненормальные, но мне плевать. Даже после развода отца и Кэтрин, я понимала, что наша </w:t>
      </w:r>
      <w:r w:rsidRPr="00F81325">
        <w:rPr>
          <w:rFonts w:ascii="Times New Roman" w:hAnsi="Times New Roman" w:cs="Times New Roman"/>
          <w:sz w:val="24"/>
          <w:szCs w:val="24"/>
        </w:rPr>
        <w:t>«</w:t>
      </w:r>
      <w:r w:rsidRPr="00796C32">
        <w:rPr>
          <w:rFonts w:ascii="Times New Roman" w:hAnsi="Times New Roman" w:cs="Times New Roman"/>
          <w:sz w:val="24"/>
          <w:szCs w:val="24"/>
        </w:rPr>
        <w:t>как мы познакомились» история будет выводить некоторых людей из зоны комфорта.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311F97">
        <w:rPr>
          <w:rFonts w:ascii="Times New Roman" w:hAnsi="Times New Roman" w:cs="Times New Roman"/>
          <w:sz w:val="24"/>
          <w:szCs w:val="24"/>
        </w:rPr>
        <w:t>Но</w:t>
      </w:r>
      <w:r w:rsidRPr="00796C32">
        <w:rPr>
          <w:rFonts w:ascii="Times New Roman" w:hAnsi="Times New Roman" w:cs="Times New Roman"/>
          <w:sz w:val="24"/>
          <w:szCs w:val="24"/>
        </w:rPr>
        <w:t xml:space="preserve"> нас действительно это не волнует.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>Да и зачем? У нас есть эта жизнь и наша свобода, мы просто есть друг у друга. Что ещё нужно?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proofErr w:type="spellStart"/>
      <w:r w:rsidRPr="00796C32">
        <w:rPr>
          <w:rFonts w:ascii="Times New Roman" w:hAnsi="Times New Roman" w:cs="Times New Roman"/>
          <w:sz w:val="24"/>
          <w:szCs w:val="24"/>
        </w:rPr>
        <w:t>Ченнинг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 xml:space="preserve"> стонал в мою кожу, глубже  погружаясь в меня, и я начала двигаться к краю. Волны, плескавшиеся вокруг, и крепкие объятия любящего мужчины, заставляли меня чувствовать себя единственной женщиной в его мире. Медленно, я начала падать за край.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6C32">
        <w:rPr>
          <w:rFonts w:ascii="Times New Roman" w:hAnsi="Times New Roman" w:cs="Times New Roman"/>
          <w:sz w:val="24"/>
          <w:szCs w:val="24"/>
        </w:rPr>
        <w:t>Ченнинг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>...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>Но он уже знал. Он точно знал, как работает моё тело, знал, что я была близка, даже до того, как говорила ему об этом.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Иди сюда, принцесса,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прошептал он мне в ухо,  его член раздулся внутри меня, а руки крепко сжали моё тело. 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796C32">
        <w:rPr>
          <w:rFonts w:ascii="Times New Roman" w:hAnsi="Times New Roman" w:cs="Times New Roman"/>
          <w:sz w:val="24"/>
          <w:szCs w:val="24"/>
        </w:rPr>
        <w:t xml:space="preserve"> Отпусти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бл</w:t>
      </w:r>
      <w:proofErr w:type="spellEnd"/>
      <w:r>
        <w:rPr>
          <w:rFonts w:ascii="Times New Roman" w:hAnsi="Times New Roman" w:cs="Times New Roman"/>
          <w:sz w:val="24"/>
          <w:szCs w:val="24"/>
        </w:rPr>
        <w:t>*</w:t>
      </w:r>
      <w:proofErr w:type="spellStart"/>
      <w:r>
        <w:rPr>
          <w:rFonts w:ascii="Times New Roman" w:hAnsi="Times New Roman" w:cs="Times New Roman"/>
          <w:sz w:val="24"/>
          <w:szCs w:val="24"/>
        </w:rPr>
        <w:t>дь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 xml:space="preserve"> кончи для меня.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>Я заглушила свой крик в его шее, когда оргазм взорвался во мне, словно раскаты грома. Он потряс меня до глубины души, затронув каждую клеточку. Я цеплялась за него и стонала от зашкаливавшего во мне удовольствия, теряя себя в нем, пока он выжимал каждую каплю удовольствия из моего тела.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proofErr w:type="spellStart"/>
      <w:r w:rsidRPr="00796C32">
        <w:rPr>
          <w:rFonts w:ascii="Times New Roman" w:hAnsi="Times New Roman" w:cs="Times New Roman"/>
          <w:sz w:val="24"/>
          <w:szCs w:val="24"/>
        </w:rPr>
        <w:lastRenderedPageBreak/>
        <w:t>Ченнинг</w:t>
      </w:r>
      <w:proofErr w:type="spellEnd"/>
      <w:r w:rsidRPr="00796C32">
        <w:rPr>
          <w:rFonts w:ascii="Times New Roman" w:hAnsi="Times New Roman" w:cs="Times New Roman"/>
          <w:sz w:val="24"/>
          <w:szCs w:val="24"/>
        </w:rPr>
        <w:t xml:space="preserve"> не оста</w:t>
      </w:r>
      <w:r>
        <w:rPr>
          <w:rFonts w:ascii="Times New Roman" w:hAnsi="Times New Roman" w:cs="Times New Roman"/>
          <w:sz w:val="24"/>
          <w:szCs w:val="24"/>
        </w:rPr>
        <w:t>новился</w:t>
      </w:r>
      <w:r w:rsidRPr="00796C32">
        <w:rPr>
          <w:rFonts w:ascii="Times New Roman" w:hAnsi="Times New Roman" w:cs="Times New Roman"/>
          <w:sz w:val="24"/>
          <w:szCs w:val="24"/>
        </w:rPr>
        <w:t xml:space="preserve">, войдя глубоко в меня, он впился в мои губы, отдав мне всего себя, и я почувствовала это.  Его член пульсировал внутри меня, и когда кончик упёрся в мою матку, я испытала ещё один небольшой оргазм. Мы яростно хватались друг за друга, давая волнам океана успокоить нас, а лучам солнца согреть нашу кожу, пока мы слились в поцелуе. 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 xml:space="preserve">В конце концов, мы вернулись на берег, забрали вещи с пляжа и пошли домой, чтобы приготовить ужин. Или может быть, ещё раз заняться любовью, а потом просто заказать его. На самом деле, это звучало как хороший план. 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 xml:space="preserve">Теперь </w:t>
      </w:r>
      <w:r w:rsidR="00311F97" w:rsidRPr="00796C32">
        <w:rPr>
          <w:rFonts w:ascii="Times New Roman" w:hAnsi="Times New Roman" w:cs="Times New Roman"/>
          <w:sz w:val="24"/>
          <w:szCs w:val="24"/>
        </w:rPr>
        <w:t>Ченнинг</w:t>
      </w:r>
      <w:r w:rsidRPr="00796C32">
        <w:rPr>
          <w:rFonts w:ascii="Times New Roman" w:hAnsi="Times New Roman" w:cs="Times New Roman"/>
          <w:sz w:val="24"/>
          <w:szCs w:val="24"/>
        </w:rPr>
        <w:t xml:space="preserve"> принадлежит мне, а я ему, у нас такая любовь, которую никто не сможет отнять.</w:t>
      </w:r>
    </w:p>
    <w:p w:rsidR="006A799B" w:rsidRPr="00796C32" w:rsidRDefault="006A799B" w:rsidP="006A799B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96C32">
        <w:rPr>
          <w:rFonts w:ascii="Times New Roman" w:hAnsi="Times New Roman" w:cs="Times New Roman"/>
          <w:sz w:val="24"/>
          <w:szCs w:val="24"/>
        </w:rPr>
        <w:t>Ох, и я всё ещё пишу ему письма. И они всё ещё такие же грязные.</w:t>
      </w:r>
    </w:p>
    <w:p w:rsidR="006A799B" w:rsidRPr="00142361" w:rsidRDefault="006A799B" w:rsidP="00142361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</w:p>
    <w:sectPr w:rsidR="006A799B" w:rsidRPr="00142361" w:rsidSect="001423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Наташа">
    <w15:presenceInfo w15:providerId="None" w15:userId="Наташа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trackRevisions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622A0"/>
    <w:rsid w:val="0004264E"/>
    <w:rsid w:val="000463CF"/>
    <w:rsid w:val="00081545"/>
    <w:rsid w:val="00097240"/>
    <w:rsid w:val="00142361"/>
    <w:rsid w:val="001A7DD3"/>
    <w:rsid w:val="001B06F8"/>
    <w:rsid w:val="001E0F96"/>
    <w:rsid w:val="002060EE"/>
    <w:rsid w:val="00206DE7"/>
    <w:rsid w:val="00260C86"/>
    <w:rsid w:val="002728AB"/>
    <w:rsid w:val="002A45F0"/>
    <w:rsid w:val="002B6E5A"/>
    <w:rsid w:val="002C42BA"/>
    <w:rsid w:val="002F2AFF"/>
    <w:rsid w:val="0030658A"/>
    <w:rsid w:val="00311F97"/>
    <w:rsid w:val="00324C20"/>
    <w:rsid w:val="003B5BF2"/>
    <w:rsid w:val="004043B1"/>
    <w:rsid w:val="004A1F07"/>
    <w:rsid w:val="00561351"/>
    <w:rsid w:val="005622A0"/>
    <w:rsid w:val="0058194F"/>
    <w:rsid w:val="005903FC"/>
    <w:rsid w:val="005A0B85"/>
    <w:rsid w:val="005A1B90"/>
    <w:rsid w:val="005F080B"/>
    <w:rsid w:val="00616DCC"/>
    <w:rsid w:val="006A56F5"/>
    <w:rsid w:val="006A799B"/>
    <w:rsid w:val="006C4FB3"/>
    <w:rsid w:val="006C7D96"/>
    <w:rsid w:val="006F1334"/>
    <w:rsid w:val="00760DAF"/>
    <w:rsid w:val="008624C1"/>
    <w:rsid w:val="00873D24"/>
    <w:rsid w:val="008B605E"/>
    <w:rsid w:val="008D0125"/>
    <w:rsid w:val="00991B93"/>
    <w:rsid w:val="00997795"/>
    <w:rsid w:val="009A7A53"/>
    <w:rsid w:val="009B436C"/>
    <w:rsid w:val="00A02087"/>
    <w:rsid w:val="00A128A5"/>
    <w:rsid w:val="00A35046"/>
    <w:rsid w:val="00A85D37"/>
    <w:rsid w:val="00AA3531"/>
    <w:rsid w:val="00AE79C2"/>
    <w:rsid w:val="00B024CA"/>
    <w:rsid w:val="00B67702"/>
    <w:rsid w:val="00B703C6"/>
    <w:rsid w:val="00B739A3"/>
    <w:rsid w:val="00B87E5C"/>
    <w:rsid w:val="00B97667"/>
    <w:rsid w:val="00BA0998"/>
    <w:rsid w:val="00C471A9"/>
    <w:rsid w:val="00C8531C"/>
    <w:rsid w:val="00D5142E"/>
    <w:rsid w:val="00D70033"/>
    <w:rsid w:val="00D9175C"/>
    <w:rsid w:val="00DB3A2D"/>
    <w:rsid w:val="00DB5012"/>
    <w:rsid w:val="00DD74CA"/>
    <w:rsid w:val="00E05F1D"/>
    <w:rsid w:val="00E331B0"/>
    <w:rsid w:val="00E76474"/>
    <w:rsid w:val="00E9109E"/>
    <w:rsid w:val="00E9258E"/>
    <w:rsid w:val="00F66479"/>
    <w:rsid w:val="00F7400C"/>
    <w:rsid w:val="00FB0E31"/>
    <w:rsid w:val="00FD0752"/>
    <w:rsid w:val="00FE22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B4D92C"/>
  <w15:docId w15:val="{FDFCD003-5EC4-4820-AA8E-84924915B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14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10D752-2BEA-46B7-B986-30CFB2E99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1</Pages>
  <Words>17420</Words>
  <Characters>89892</Characters>
  <Application>Microsoft Office Word</Application>
  <DocSecurity>0</DocSecurity>
  <Lines>1696</Lines>
  <Paragraphs>812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«Дорогой сводный брат, я тебя хочу»</vt:lpstr>
    </vt:vector>
  </TitlesOfParts>
  <Company/>
  <LinksUpToDate>false</LinksUpToDate>
  <CharactersWithSpaces>106500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«Дорогой сводный брат, я тебя хочу»</dc:title>
  <dc:subject/>
  <dc:creator>Мэдисон Фэй</dc:creator>
  <cp:keywords/>
  <dc:description/>
  <cp:lastModifiedBy>Наташа</cp:lastModifiedBy>
  <cp:revision>43</cp:revision>
  <dcterms:created xsi:type="dcterms:W3CDTF">2018-07-08T17:58:00Z</dcterms:created>
  <dcterms:modified xsi:type="dcterms:W3CDTF">2019-02-15T19:35:00Z</dcterms:modified>
  <cp:category>Сказки для взрослых девочек</cp:category>
</cp:coreProperties>
</file>